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1C5" w:rsidRPr="00414B71" w:rsidRDefault="001D11C5">
      <w:pPr>
        <w:pStyle w:val="Nagwek"/>
        <w:spacing w:line="276" w:lineRule="auto"/>
        <w:outlineLvl w:val="0"/>
        <w:rPr>
          <w:ins w:id="0" w:author="uzytkownik" w:date="2021-02-05T10:06:00Z"/>
          <w:rFonts w:ascii="Times New Roman" w:hAnsi="Times New Roman"/>
          <w:b/>
          <w:color w:val="000000" w:themeColor="text1"/>
          <w:sz w:val="24"/>
          <w:rPrChange w:id="1" w:author="uzytkownik" w:date="2021-02-05T10:16:00Z">
            <w:rPr>
              <w:ins w:id="2" w:author="uzytkownik" w:date="2021-02-05T10:06:00Z"/>
              <w:rFonts w:ascii="Times New Roman" w:hAnsi="Times New Roman"/>
              <w:color w:val="000000" w:themeColor="text1"/>
              <w:sz w:val="24"/>
            </w:rPr>
          </w:rPrChange>
        </w:rPr>
        <w:pPrChange w:id="3" w:author="uzytkownik" w:date="2021-02-05T10:16:00Z">
          <w:pPr>
            <w:pStyle w:val="Nagwek"/>
            <w:outlineLvl w:val="0"/>
          </w:pPr>
        </w:pPrChange>
      </w:pPr>
      <w:del w:id="4" w:author="uzytkownik" w:date="2021-02-05T10:06:00Z">
        <w:r w:rsidRPr="00414B71" w:rsidDel="005E3918">
          <w:rPr>
            <w:rFonts w:ascii="Times New Roman" w:hAnsi="Times New Roman"/>
            <w:b/>
            <w:color w:val="000000" w:themeColor="text1"/>
            <w:sz w:val="24"/>
            <w:rPrChange w:id="5" w:author="uzytkownik" w:date="2021-02-05T10:16:00Z">
              <w:rPr>
                <w:color w:val="000000" w:themeColor="text1"/>
                <w:szCs w:val="20"/>
              </w:rPr>
            </w:rPrChange>
          </w:rPr>
          <w:delText xml:space="preserve"> </w:delText>
        </w:r>
        <w:r w:rsidR="004E1FF8" w:rsidRPr="00414B71" w:rsidDel="005E3918">
          <w:rPr>
            <w:rFonts w:ascii="Times New Roman" w:hAnsi="Times New Roman"/>
            <w:b/>
            <w:color w:val="000000" w:themeColor="text1"/>
            <w:sz w:val="24"/>
            <w:rPrChange w:id="6" w:author="uzytkownik" w:date="2021-02-05T10:16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 BD.271.II.2.2021</w:delText>
        </w:r>
      </w:del>
      <w:ins w:id="7" w:author="uzytkownik" w:date="2021-02-05T10:06:00Z">
        <w:r w:rsidR="005E3918" w:rsidRPr="00414B71">
          <w:rPr>
            <w:rFonts w:ascii="Times New Roman" w:hAnsi="Times New Roman"/>
            <w:b/>
            <w:color w:val="000000" w:themeColor="text1"/>
            <w:sz w:val="24"/>
            <w:rPrChange w:id="8" w:author="uzytkownik" w:date="2021-02-05T10:16:00Z">
              <w:rPr>
                <w:rFonts w:ascii="Times New Roman" w:hAnsi="Times New Roman"/>
                <w:color w:val="000000" w:themeColor="text1"/>
                <w:sz w:val="24"/>
              </w:rPr>
            </w:rPrChange>
          </w:rPr>
          <w:t>Gmina Dukla</w:t>
        </w:r>
      </w:ins>
    </w:p>
    <w:p w:rsidR="005E3918" w:rsidRPr="00414B71" w:rsidRDefault="005E3918">
      <w:pPr>
        <w:pStyle w:val="Nagwek"/>
        <w:spacing w:line="276" w:lineRule="auto"/>
        <w:outlineLvl w:val="0"/>
        <w:rPr>
          <w:ins w:id="9" w:author="uzytkownik" w:date="2021-02-05T10:06:00Z"/>
          <w:rFonts w:ascii="Times New Roman" w:hAnsi="Times New Roman"/>
          <w:b/>
          <w:color w:val="000000" w:themeColor="text1"/>
          <w:sz w:val="24"/>
          <w:rPrChange w:id="10" w:author="uzytkownik" w:date="2021-02-05T10:16:00Z">
            <w:rPr>
              <w:ins w:id="11" w:author="uzytkownik" w:date="2021-02-05T10:06:00Z"/>
              <w:rFonts w:ascii="Times New Roman" w:hAnsi="Times New Roman"/>
              <w:color w:val="000000" w:themeColor="text1"/>
              <w:sz w:val="24"/>
            </w:rPr>
          </w:rPrChange>
        </w:rPr>
        <w:pPrChange w:id="12" w:author="uzytkownik" w:date="2021-02-05T10:16:00Z">
          <w:pPr>
            <w:pStyle w:val="Nagwek"/>
            <w:outlineLvl w:val="0"/>
          </w:pPr>
        </w:pPrChange>
      </w:pPr>
      <w:ins w:id="13" w:author="uzytkownik" w:date="2021-02-05T10:06:00Z">
        <w:r w:rsidRPr="00414B71">
          <w:rPr>
            <w:rFonts w:ascii="Times New Roman" w:hAnsi="Times New Roman"/>
            <w:b/>
            <w:color w:val="000000" w:themeColor="text1"/>
            <w:sz w:val="24"/>
            <w:rPrChange w:id="14" w:author="uzytkownik" w:date="2021-02-05T10:16:00Z">
              <w:rPr>
                <w:rFonts w:ascii="Times New Roman" w:hAnsi="Times New Roman"/>
                <w:color w:val="000000" w:themeColor="text1"/>
                <w:sz w:val="24"/>
              </w:rPr>
            </w:rPrChange>
          </w:rPr>
          <w:t>38-450 Dukla</w:t>
        </w:r>
      </w:ins>
    </w:p>
    <w:p w:rsidR="005E3918" w:rsidRPr="00414B71" w:rsidRDefault="005E3918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  <w:rPrChange w:id="15" w:author="uzytkownik" w:date="2021-02-05T10:16:00Z">
            <w:rPr>
              <w:rFonts w:cs="Arial"/>
              <w:b/>
              <w:color w:val="000000" w:themeColor="text1"/>
              <w:szCs w:val="20"/>
            </w:rPr>
          </w:rPrChange>
        </w:rPr>
        <w:pPrChange w:id="16" w:author="uzytkownik" w:date="2021-02-05T10:16:00Z">
          <w:pPr>
            <w:pStyle w:val="Nagwek"/>
            <w:outlineLvl w:val="0"/>
          </w:pPr>
        </w:pPrChange>
      </w:pPr>
      <w:ins w:id="17" w:author="uzytkownik" w:date="2021-02-05T10:06:00Z">
        <w:r w:rsidRPr="00414B71">
          <w:rPr>
            <w:rFonts w:ascii="Times New Roman" w:hAnsi="Times New Roman"/>
            <w:b/>
            <w:color w:val="000000" w:themeColor="text1"/>
            <w:sz w:val="24"/>
            <w:rPrChange w:id="18" w:author="uzytkownik" w:date="2021-02-05T10:16:00Z">
              <w:rPr>
                <w:rFonts w:ascii="Times New Roman" w:hAnsi="Times New Roman"/>
                <w:color w:val="000000" w:themeColor="text1"/>
                <w:sz w:val="24"/>
              </w:rPr>
            </w:rPrChange>
          </w:rPr>
          <w:t>ul. Trakt Węgierski 11</w:t>
        </w:r>
      </w:ins>
    </w:p>
    <w:p w:rsidR="00B65807" w:rsidRPr="005E3918" w:rsidRDefault="003558C1" w:rsidP="003E4A7A">
      <w:pPr>
        <w:pStyle w:val="tekstdokumentu"/>
        <w:rPr>
          <w:rFonts w:ascii="Times New Roman" w:hAnsi="Times New Roman"/>
          <w:sz w:val="24"/>
          <w:rPrChange w:id="19" w:author="uzytkownik" w:date="2021-02-05T10:02:00Z">
            <w:rPr/>
          </w:rPrChange>
        </w:rPr>
      </w:pPr>
      <w:r w:rsidRPr="005E3918">
        <w:rPr>
          <w:rFonts w:ascii="Times New Roman" w:hAnsi="Times New Roman"/>
          <w:sz w:val="24"/>
          <w:rPrChange w:id="20" w:author="uzytkownik" w:date="2021-02-05T10:02:00Z">
            <w:rPr/>
          </w:rPrChange>
        </w:rPr>
        <w:tab/>
      </w:r>
      <w:del w:id="21" w:author="uzytkownik" w:date="2021-02-05T10:35:00Z">
        <w:r w:rsidR="00374A69" w:rsidRPr="005E3918" w:rsidDel="00DD58AC">
          <w:rPr>
            <w:rFonts w:ascii="Times New Roman" w:hAnsi="Times New Roman"/>
            <w:sz w:val="24"/>
            <w:rPrChange w:id="22" w:author="uzytkownik" w:date="2021-02-05T10:02:00Z">
              <w:rPr/>
            </w:rPrChange>
          </w:rPr>
          <w:delText xml:space="preserve">załącznik </w:delText>
        </w:r>
      </w:del>
      <w:ins w:id="23" w:author="uzytkownik" w:date="2021-02-05T10:35:00Z">
        <w:r w:rsidR="00DD58AC">
          <w:rPr>
            <w:rFonts w:ascii="Times New Roman" w:hAnsi="Times New Roman"/>
            <w:sz w:val="24"/>
          </w:rPr>
          <w:t>Z</w:t>
        </w:r>
        <w:r w:rsidR="00DD58AC" w:rsidRPr="005E3918">
          <w:rPr>
            <w:rFonts w:ascii="Times New Roman" w:hAnsi="Times New Roman"/>
            <w:sz w:val="24"/>
            <w:rPrChange w:id="24" w:author="uzytkownik" w:date="2021-02-05T10:02:00Z">
              <w:rPr/>
            </w:rPrChange>
          </w:rPr>
          <w:t xml:space="preserve">ałącznik </w:t>
        </w:r>
      </w:ins>
      <w:r w:rsidR="00374A69" w:rsidRPr="005E3918">
        <w:rPr>
          <w:rFonts w:ascii="Times New Roman" w:hAnsi="Times New Roman"/>
          <w:sz w:val="24"/>
          <w:rPrChange w:id="25" w:author="uzytkownik" w:date="2021-02-05T10:02:00Z">
            <w:rPr/>
          </w:rPrChange>
        </w:rPr>
        <w:t xml:space="preserve">nr </w:t>
      </w:r>
      <w:r w:rsidR="00923791" w:rsidRPr="005E3918">
        <w:rPr>
          <w:rFonts w:ascii="Times New Roman" w:hAnsi="Times New Roman"/>
          <w:sz w:val="24"/>
          <w:rPrChange w:id="26" w:author="uzytkownik" w:date="2021-02-05T10:02:00Z">
            <w:rPr/>
          </w:rPrChange>
        </w:rPr>
        <w:t>2</w:t>
      </w:r>
      <w:r w:rsidR="00B65807" w:rsidRPr="005E3918">
        <w:rPr>
          <w:rFonts w:ascii="Times New Roman" w:hAnsi="Times New Roman"/>
          <w:sz w:val="24"/>
          <w:rPrChange w:id="27" w:author="uzytkownik" w:date="2021-02-05T10:02:00Z">
            <w:rPr/>
          </w:rPrChange>
        </w:rPr>
        <w:t xml:space="preserve"> do S</w:t>
      </w:r>
      <w:del w:id="28" w:author="uzytkownik" w:date="2021-02-05T10:16:00Z">
        <w:r w:rsidR="00B65807" w:rsidRPr="005E3918" w:rsidDel="00414B71">
          <w:rPr>
            <w:rFonts w:ascii="Times New Roman" w:hAnsi="Times New Roman"/>
            <w:sz w:val="24"/>
            <w:rPrChange w:id="29" w:author="uzytkownik" w:date="2021-02-05T10:02:00Z">
              <w:rPr/>
            </w:rPrChange>
          </w:rPr>
          <w:delText>I</w:delText>
        </w:r>
      </w:del>
      <w:r w:rsidR="005551A5" w:rsidRPr="005E3918">
        <w:rPr>
          <w:rFonts w:ascii="Times New Roman" w:hAnsi="Times New Roman"/>
          <w:sz w:val="24"/>
          <w:rPrChange w:id="30" w:author="uzytkownik" w:date="2021-02-05T10:02:00Z">
            <w:rPr/>
          </w:rPrChange>
        </w:rPr>
        <w:t>W</w:t>
      </w:r>
      <w:r w:rsidR="00B65807" w:rsidRPr="005E3918">
        <w:rPr>
          <w:rFonts w:ascii="Times New Roman" w:hAnsi="Times New Roman"/>
          <w:sz w:val="24"/>
          <w:rPrChange w:id="31" w:author="uzytkownik" w:date="2021-02-05T10:02:00Z">
            <w:rPr/>
          </w:rPrChange>
        </w:rPr>
        <w:t>Z</w:t>
      </w:r>
    </w:p>
    <w:p w:rsidR="00B65807" w:rsidRPr="005E3918" w:rsidRDefault="00B65807" w:rsidP="007F5FA6">
      <w:pPr>
        <w:jc w:val="center"/>
        <w:rPr>
          <w:rFonts w:ascii="Times New Roman" w:hAnsi="Times New Roman"/>
          <w:b/>
          <w:color w:val="000000" w:themeColor="text1"/>
          <w:sz w:val="24"/>
          <w:rPrChange w:id="32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5E3918">
        <w:rPr>
          <w:rFonts w:ascii="Times New Roman" w:hAnsi="Times New Roman"/>
          <w:b/>
          <w:color w:val="000000" w:themeColor="text1"/>
          <w:sz w:val="24"/>
          <w:rPrChange w:id="33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FORMULARZ OFERTOWY</w:t>
      </w:r>
    </w:p>
    <w:p w:rsidR="00B65807" w:rsidRPr="005E3918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  <w:rPrChange w:id="3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</w:pPr>
      <w:r w:rsidRPr="005E3918">
        <w:rPr>
          <w:rFonts w:ascii="Times New Roman" w:hAnsi="Times New Roman"/>
          <w:color w:val="000000" w:themeColor="text1"/>
          <w:sz w:val="24"/>
          <w:rPrChange w:id="3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B65807" w:rsidRPr="005E3918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  <w:rPrChange w:id="3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</w:pPr>
      <w:r w:rsidRPr="005E3918">
        <w:rPr>
          <w:rFonts w:ascii="Times New Roman" w:hAnsi="Times New Roman"/>
          <w:color w:val="000000" w:themeColor="text1"/>
          <w:sz w:val="24"/>
          <w:rPrChange w:id="3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B65807" w:rsidRPr="005E3918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24"/>
          <w:rPrChange w:id="38" w:author="uzytkownik" w:date="2021-02-05T10:02:00Z">
            <w:rPr>
              <w:rFonts w:cs="Arial"/>
              <w:color w:val="000000" w:themeColor="text1"/>
              <w:sz w:val="18"/>
              <w:szCs w:val="18"/>
            </w:rPr>
          </w:rPrChange>
        </w:rPr>
      </w:pPr>
      <w:r w:rsidRPr="005E3918">
        <w:rPr>
          <w:rFonts w:ascii="Times New Roman" w:hAnsi="Times New Roman"/>
          <w:color w:val="000000" w:themeColor="text1"/>
          <w:sz w:val="24"/>
          <w:rPrChange w:id="3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  <w:r w:rsidRPr="005E3918">
        <w:rPr>
          <w:rFonts w:ascii="Times New Roman" w:hAnsi="Times New Roman"/>
          <w:color w:val="000000" w:themeColor="text1"/>
          <w:sz w:val="24"/>
          <w:rPrChange w:id="40" w:author="uzytkownik" w:date="2021-02-05T10:02:00Z">
            <w:rPr>
              <w:rFonts w:cs="Arial"/>
              <w:color w:val="000000" w:themeColor="text1"/>
              <w:sz w:val="18"/>
              <w:szCs w:val="18"/>
            </w:rPr>
          </w:rPrChange>
        </w:rPr>
        <w:t>(pełna nazwa i adres Wykonawcy)*</w:t>
      </w:r>
    </w:p>
    <w:p w:rsidR="00B65807" w:rsidRPr="00414B71" w:rsidRDefault="00B65807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Cs w:val="20"/>
          <w:rPrChange w:id="41" w:author="uzytkownik" w:date="2021-02-05T10:16:00Z">
            <w:rPr>
              <w:rFonts w:cs="Arial"/>
              <w:color w:val="000000" w:themeColor="text1"/>
              <w:szCs w:val="20"/>
            </w:rPr>
          </w:rPrChange>
        </w:rPr>
        <w:pPrChange w:id="42" w:author="uzytkownik" w:date="2021-02-05T10:16:00Z">
          <w:pPr>
            <w:tabs>
              <w:tab w:val="center" w:pos="4820"/>
            </w:tabs>
            <w:jc w:val="center"/>
          </w:pPr>
        </w:pPrChange>
      </w:pPr>
      <w:r w:rsidRPr="00414B71">
        <w:rPr>
          <w:rFonts w:ascii="Times New Roman" w:hAnsi="Times New Roman"/>
          <w:i/>
          <w:color w:val="000000" w:themeColor="text1"/>
          <w:szCs w:val="20"/>
          <w:rPrChange w:id="43" w:author="uzytkownik" w:date="2021-02-05T10:16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 xml:space="preserve">w przypadku Wykonawców wspólnie ubiegających się o zamówienie (np. konsorcjum, spółka cywilna tj. wspólnicy spółki cywilnej) należy wymienić wszystkich Wykonawców wspólnie ubiegających się o zamówienie </w:t>
      </w:r>
      <w:ins w:id="44" w:author="uzytkownik" w:date="2021-02-05T10:16:00Z">
        <w:r w:rsidR="00414B71">
          <w:rPr>
            <w:rFonts w:ascii="Times New Roman" w:hAnsi="Times New Roman"/>
            <w:i/>
            <w:color w:val="000000" w:themeColor="text1"/>
            <w:szCs w:val="20"/>
          </w:rPr>
          <w:t xml:space="preserve">           </w:t>
        </w:r>
      </w:ins>
      <w:r w:rsidRPr="00414B71">
        <w:rPr>
          <w:rFonts w:ascii="Times New Roman" w:hAnsi="Times New Roman"/>
          <w:i/>
          <w:color w:val="000000" w:themeColor="text1"/>
          <w:szCs w:val="20"/>
          <w:rPrChange w:id="45" w:author="uzytkownik" w:date="2021-02-05T10:16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(w przypadku spółki cywilnej należy wymienić wszystkich wspólników spółki cywilnej)</w:t>
      </w:r>
    </w:p>
    <w:p w:rsidR="00B65807" w:rsidRPr="005E3918" w:rsidRDefault="00B65807">
      <w:pPr>
        <w:tabs>
          <w:tab w:val="left" w:leader="dot" w:pos="4820"/>
          <w:tab w:val="righ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  <w:rPrChange w:id="46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pPrChange w:id="47" w:author="uzytkownik" w:date="2021-04-20T09:53:00Z">
          <w:pPr>
            <w:tabs>
              <w:tab w:val="left" w:leader="dot" w:pos="4820"/>
              <w:tab w:val="right" w:leader="dot" w:pos="9072"/>
            </w:tabs>
            <w:spacing w:before="360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lang w:val="en-US"/>
          <w:rPrChange w:id="48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>REGON</w:t>
      </w:r>
      <w:ins w:id="49" w:author="uzytkownik" w:date="2021-02-05T10:07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:</w:t>
        </w:r>
      </w:ins>
      <w:r w:rsidRPr="005E3918">
        <w:rPr>
          <w:rFonts w:ascii="Times New Roman" w:hAnsi="Times New Roman"/>
          <w:color w:val="000000" w:themeColor="text1"/>
          <w:sz w:val="24"/>
          <w:lang w:val="en-US"/>
          <w:rPrChange w:id="50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ab/>
      </w:r>
      <w:ins w:id="51" w:author="uzytkownik" w:date="2021-02-05T10:07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,</w:t>
        </w:r>
      </w:ins>
      <w:r w:rsidRPr="005E3918">
        <w:rPr>
          <w:rFonts w:ascii="Times New Roman" w:hAnsi="Times New Roman"/>
          <w:color w:val="000000" w:themeColor="text1"/>
          <w:sz w:val="24"/>
          <w:lang w:val="en-US"/>
          <w:rPrChange w:id="52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>NIP</w:t>
      </w:r>
      <w:ins w:id="53" w:author="uzytkownik" w:date="2021-02-05T10:07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:</w:t>
        </w:r>
      </w:ins>
      <w:r w:rsidRPr="005E3918">
        <w:rPr>
          <w:rFonts w:ascii="Times New Roman" w:hAnsi="Times New Roman"/>
          <w:color w:val="000000" w:themeColor="text1"/>
          <w:sz w:val="24"/>
          <w:lang w:val="en-US"/>
          <w:rPrChange w:id="54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ab/>
      </w:r>
    </w:p>
    <w:p w:rsidR="005E3918" w:rsidRDefault="00B65807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ins w:id="55" w:author="uzytkownik" w:date="2021-02-05T10:09:00Z"/>
          <w:rFonts w:ascii="Times New Roman" w:hAnsi="Times New Roman"/>
          <w:color w:val="000000" w:themeColor="text1"/>
          <w:sz w:val="24"/>
          <w:lang w:val="en-US"/>
        </w:rPr>
        <w:pPrChange w:id="56" w:author="uzytkownik" w:date="2021-04-20T09:53:00Z">
          <w:pPr>
            <w:tabs>
              <w:tab w:val="left" w:leader="dot" w:pos="2793"/>
              <w:tab w:val="left" w:leader="dot" w:pos="5301"/>
              <w:tab w:val="left" w:leader="dot" w:pos="9072"/>
            </w:tabs>
            <w:spacing w:before="360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lang w:val="en-US"/>
          <w:rPrChange w:id="57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>tel.</w:t>
      </w:r>
      <w:r w:rsidRPr="005E3918">
        <w:rPr>
          <w:rFonts w:ascii="Times New Roman" w:hAnsi="Times New Roman"/>
          <w:color w:val="000000" w:themeColor="text1"/>
          <w:sz w:val="24"/>
          <w:lang w:val="en-US"/>
          <w:rPrChange w:id="58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ab/>
        <w:t>fax.</w:t>
      </w:r>
      <w:ins w:id="59" w:author="uzytkownik" w:date="2021-02-05T10:07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 xml:space="preserve"> </w:t>
        </w:r>
      </w:ins>
      <w:r w:rsidRPr="005E3918">
        <w:rPr>
          <w:rFonts w:ascii="Times New Roman" w:hAnsi="Times New Roman"/>
          <w:color w:val="000000" w:themeColor="text1"/>
          <w:sz w:val="24"/>
          <w:lang w:val="en-US"/>
          <w:rPrChange w:id="60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ab/>
      </w:r>
      <w:ins w:id="61" w:author="uzytkownik" w:date="2021-02-05T10:09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,</w:t>
        </w:r>
      </w:ins>
    </w:p>
    <w:p w:rsidR="00B65807" w:rsidRDefault="00B65807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ins w:id="62" w:author="uzytkownik" w:date="2021-02-05T10:09:00Z"/>
          <w:rFonts w:ascii="Times New Roman" w:hAnsi="Times New Roman"/>
          <w:color w:val="000000" w:themeColor="text1"/>
          <w:sz w:val="24"/>
          <w:lang w:val="en-US"/>
        </w:rPr>
        <w:pPrChange w:id="63" w:author="uzytkownik" w:date="2021-04-20T09:53:00Z">
          <w:pPr>
            <w:tabs>
              <w:tab w:val="left" w:leader="dot" w:pos="2793"/>
              <w:tab w:val="left" w:leader="dot" w:pos="5301"/>
              <w:tab w:val="left" w:leader="dot" w:pos="9072"/>
            </w:tabs>
            <w:spacing w:before="360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lang w:val="en-US"/>
          <w:rPrChange w:id="64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 xml:space="preserve">adres </w:t>
      </w:r>
      <w:ins w:id="65" w:author="uzytkownik" w:date="2021-02-05T10:08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 xml:space="preserve">poczty elektronicznej </w:t>
        </w:r>
      </w:ins>
      <w:r w:rsidRPr="005E3918">
        <w:rPr>
          <w:rFonts w:ascii="Times New Roman" w:hAnsi="Times New Roman"/>
          <w:color w:val="000000" w:themeColor="text1"/>
          <w:sz w:val="24"/>
          <w:lang w:val="en-US"/>
          <w:rPrChange w:id="66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>e-mail</w:t>
      </w:r>
      <w:ins w:id="67" w:author="uzytkownik" w:date="2021-02-05T10:07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:</w:t>
        </w:r>
      </w:ins>
      <w:r w:rsidRPr="005E3918">
        <w:rPr>
          <w:rFonts w:ascii="Times New Roman" w:hAnsi="Times New Roman"/>
          <w:color w:val="000000" w:themeColor="text1"/>
          <w:sz w:val="24"/>
          <w:lang w:val="en-US"/>
          <w:rPrChange w:id="68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ab/>
      </w:r>
      <w:ins w:id="69" w:author="uzytkownik" w:date="2021-02-05T10:09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.,</w:t>
        </w:r>
      </w:ins>
    </w:p>
    <w:p w:rsidR="005E3918" w:rsidRPr="005E3918" w:rsidRDefault="005E3918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  <w:rPrChange w:id="70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pPrChange w:id="71" w:author="uzytkownik" w:date="2021-04-20T09:53:00Z">
          <w:pPr>
            <w:tabs>
              <w:tab w:val="left" w:leader="dot" w:pos="2793"/>
              <w:tab w:val="left" w:leader="dot" w:pos="5301"/>
              <w:tab w:val="left" w:leader="dot" w:pos="9072"/>
            </w:tabs>
            <w:spacing w:before="360"/>
          </w:pPr>
        </w:pPrChange>
      </w:pPr>
      <w:ins w:id="72" w:author="uzytkownik" w:date="2021-02-05T10:09:00Z">
        <w:r>
          <w:rPr>
            <w:rFonts w:ascii="Times New Roman" w:hAnsi="Times New Roman"/>
            <w:color w:val="000000" w:themeColor="text1"/>
            <w:sz w:val="24"/>
            <w:lang w:val="en-US"/>
          </w:rPr>
          <w:t>adres skrzynki (ESP) na ePuap:……………………….. ,</w:t>
        </w:r>
      </w:ins>
    </w:p>
    <w:p w:rsidR="00F00D2B" w:rsidRPr="005E3918" w:rsidRDefault="00F00D2B">
      <w:pPr>
        <w:spacing w:line="276" w:lineRule="auto"/>
        <w:rPr>
          <w:rFonts w:ascii="Times New Roman" w:hAnsi="Times New Roman"/>
          <w:color w:val="000000" w:themeColor="text1"/>
          <w:sz w:val="24"/>
          <w:lang w:val="de-CH"/>
          <w:rPrChange w:id="73" w:author="uzytkownik" w:date="2021-02-05T10:02:00Z">
            <w:rPr>
              <w:rFonts w:cs="Arial"/>
              <w:color w:val="000000" w:themeColor="text1"/>
              <w:szCs w:val="20"/>
              <w:lang w:val="de-CH"/>
            </w:rPr>
          </w:rPrChange>
        </w:rPr>
        <w:pPrChange w:id="74" w:author="uzytkownik" w:date="2021-02-05T10:10:00Z">
          <w:pPr/>
        </w:pPrChange>
      </w:pPr>
    </w:p>
    <w:p w:rsidR="001D11C5" w:rsidRDefault="00B65807" w:rsidP="001A4EBD">
      <w:pPr>
        <w:rPr>
          <w:ins w:id="75" w:author="uzytkownik" w:date="2022-12-08T08:43:00Z"/>
          <w:rFonts w:ascii="Times New Roman" w:hAnsi="Times New Roman"/>
          <w:sz w:val="24"/>
        </w:rPr>
      </w:pPr>
      <w:r w:rsidRPr="005E3918">
        <w:rPr>
          <w:rFonts w:ascii="Times New Roman" w:hAnsi="Times New Roman"/>
          <w:color w:val="000000" w:themeColor="text1"/>
          <w:sz w:val="24"/>
          <w:rPrChange w:id="7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 odpowiedzi na ogłoszenie o zamówieniu</w:t>
      </w:r>
      <w:r w:rsidR="00C970E4" w:rsidRPr="005E3918">
        <w:rPr>
          <w:rFonts w:ascii="Times New Roman" w:hAnsi="Times New Roman"/>
          <w:color w:val="000000" w:themeColor="text1"/>
          <w:sz w:val="24"/>
          <w:rPrChange w:id="7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,</w:t>
      </w:r>
      <w:r w:rsidRPr="005E3918">
        <w:rPr>
          <w:rFonts w:ascii="Times New Roman" w:hAnsi="Times New Roman"/>
          <w:color w:val="000000" w:themeColor="text1"/>
          <w:sz w:val="24"/>
          <w:rPrChange w:id="7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dla postępowania o udzielenie zamówienia publicznego, prowadzonego </w:t>
      </w:r>
      <w:r w:rsidR="001A4EBD" w:rsidRPr="005E3918">
        <w:rPr>
          <w:rFonts w:ascii="Times New Roman" w:hAnsi="Times New Roman"/>
          <w:sz w:val="24"/>
          <w:rPrChange w:id="79" w:author="uzytkownik" w:date="2021-02-05T10:02:00Z">
            <w:rPr/>
          </w:rPrChange>
        </w:rPr>
        <w:t xml:space="preserve"> </w:t>
      </w:r>
      <w:r w:rsidR="001A4EBD" w:rsidRPr="005E3918">
        <w:rPr>
          <w:rFonts w:ascii="Times New Roman" w:hAnsi="Times New Roman"/>
          <w:sz w:val="24"/>
          <w:u w:val="single"/>
          <w:rPrChange w:id="80" w:author="uzytkownik" w:date="2021-02-05T10:02:00Z">
            <w:rPr>
              <w:u w:val="single"/>
            </w:rPr>
          </w:rPrChange>
        </w:rPr>
        <w:t>w trybie podstawowym, na podstawie art. 275 pkt. 1)</w:t>
      </w:r>
      <w:r w:rsidR="001A4EBD" w:rsidRPr="005E3918">
        <w:rPr>
          <w:rFonts w:ascii="Times New Roman" w:hAnsi="Times New Roman"/>
          <w:sz w:val="24"/>
          <w:rPrChange w:id="81" w:author="uzytkownik" w:date="2021-02-05T10:02:00Z">
            <w:rPr/>
          </w:rPrChange>
        </w:rPr>
        <w:t xml:space="preserve"> ustawy </w:t>
      </w:r>
      <w:ins w:id="82" w:author="uzytkownik" w:date="2021-02-05T10:10:00Z">
        <w:r w:rsidR="005E3918">
          <w:rPr>
            <w:rFonts w:ascii="Times New Roman" w:hAnsi="Times New Roman"/>
            <w:sz w:val="24"/>
          </w:rPr>
          <w:t xml:space="preserve">                   </w:t>
        </w:r>
      </w:ins>
      <w:r w:rsidR="001A4EBD" w:rsidRPr="005E3918">
        <w:rPr>
          <w:rFonts w:ascii="Times New Roman" w:hAnsi="Times New Roman"/>
          <w:sz w:val="24"/>
          <w:rPrChange w:id="83" w:author="uzytkownik" w:date="2021-02-05T10:02:00Z">
            <w:rPr/>
          </w:rPrChange>
        </w:rPr>
        <w:t xml:space="preserve">z dnia 11 września 2019 roku - Prawo zamówień publicznych dla zadania: </w:t>
      </w:r>
    </w:p>
    <w:p w:rsidR="00D1244E" w:rsidRPr="00D1244E" w:rsidRDefault="00D1244E" w:rsidP="001137B6">
      <w:pPr>
        <w:spacing w:line="276" w:lineRule="auto"/>
        <w:rPr>
          <w:ins w:id="84" w:author="uzytkownik" w:date="2023-01-26T09:55:00Z"/>
          <w:rFonts w:ascii="Times New Roman" w:eastAsia="Calibri" w:hAnsi="Times New Roman"/>
          <w:b/>
          <w:color w:val="auto"/>
          <w:sz w:val="24"/>
          <w:lang w:eastAsia="pl-PL"/>
        </w:rPr>
        <w:pPrChange w:id="85" w:author="uzytkownik" w:date="2023-02-09T10:57:00Z">
          <w:pPr>
            <w:spacing w:line="240" w:lineRule="auto"/>
          </w:pPr>
        </w:pPrChange>
      </w:pPr>
      <w:ins w:id="86" w:author="uzytkownik" w:date="2023-01-26T09:55:00Z">
        <w:r w:rsidRPr="00D1244E">
          <w:rPr>
            <w:rFonts w:ascii="Times New Roman" w:hAnsi="Times New Roman"/>
            <w:b/>
            <w:bCs/>
            <w:color w:val="auto"/>
            <w:sz w:val="24"/>
            <w:lang w:eastAsia="pl-PL"/>
          </w:rPr>
          <w:t>Przebudowa nawierzchni placu rynku i ciągów komunikacyjnych w jego obrębie, przebudowa dojazdów do placów od strony ulicy 3-go Maja i ulicy Cergowskiej, przebudowa skwerów zielonych przy ulicy Trakt Węgierski i ulicy Cergowskiej oraz wymiana oświetlenia ulicznego na działkach 69, 89/2, 90, 154, 159, 164/1, 164/2, i 165                  w Dukli, w ramach programu Rewitalizacji Rynku w Dukli w 2023 roku</w:t>
        </w:r>
      </w:ins>
    </w:p>
    <w:p w:rsidR="00B42B0F" w:rsidRPr="001804D3" w:rsidDel="00D1244E" w:rsidRDefault="00B42B0F">
      <w:pPr>
        <w:pStyle w:val="Akapitzlist"/>
        <w:numPr>
          <w:ilvl w:val="0"/>
          <w:numId w:val="27"/>
        </w:numPr>
        <w:rPr>
          <w:del w:id="87" w:author="uzytkownik" w:date="2023-01-26T09:55:00Z"/>
          <w:rFonts w:ascii="Times New Roman" w:hAnsi="Times New Roman"/>
          <w:sz w:val="24"/>
          <w:rPrChange w:id="88" w:author="uzytkownik" w:date="2023-02-09T10:49:00Z">
            <w:rPr>
              <w:del w:id="89" w:author="uzytkownik" w:date="2023-01-26T09:55:00Z"/>
            </w:rPr>
          </w:rPrChange>
        </w:rPr>
        <w:pPrChange w:id="90" w:author="uzytkownik" w:date="2023-02-09T10:49:00Z">
          <w:pPr/>
        </w:pPrChange>
      </w:pPr>
    </w:p>
    <w:p w:rsidR="001A4EBD" w:rsidRPr="001804D3" w:rsidDel="006327FB" w:rsidRDefault="001A4EBD">
      <w:pPr>
        <w:pStyle w:val="Akapitzlist"/>
        <w:numPr>
          <w:ilvl w:val="0"/>
          <w:numId w:val="27"/>
        </w:numPr>
        <w:rPr>
          <w:del w:id="91" w:author="uzytkownik" w:date="2021-05-05T11:50:00Z"/>
          <w:rFonts w:ascii="Times New Roman" w:hAnsi="Times New Roman"/>
          <w:b/>
          <w:color w:val="000000" w:themeColor="text1"/>
          <w:sz w:val="24"/>
          <w:szCs w:val="24"/>
          <w:rPrChange w:id="92" w:author="uzytkownik" w:date="2023-02-09T10:49:00Z">
            <w:rPr>
              <w:del w:id="93" w:author="uzytkownik" w:date="2021-05-05T11:50:00Z"/>
              <w:rFonts w:cs="Arial"/>
              <w:b/>
              <w:color w:val="000000" w:themeColor="text1"/>
              <w:szCs w:val="20"/>
            </w:rPr>
          </w:rPrChange>
        </w:rPr>
        <w:pPrChange w:id="94" w:author="uzytkownik" w:date="2023-02-09T10:49:00Z">
          <w:pPr/>
        </w:pPrChange>
      </w:pPr>
    </w:p>
    <w:p w:rsidR="001D11C5" w:rsidRPr="001804D3" w:rsidDel="005E3918" w:rsidRDefault="001D11C5">
      <w:pPr>
        <w:pStyle w:val="Akapitzlist"/>
        <w:numPr>
          <w:ilvl w:val="0"/>
          <w:numId w:val="27"/>
        </w:numPr>
        <w:rPr>
          <w:del w:id="95" w:author="uzytkownik" w:date="2021-02-05T10:10:00Z"/>
          <w:rFonts w:ascii="Times New Roman" w:eastAsiaTheme="minorHAnsi" w:hAnsi="Times New Roman"/>
          <w:b/>
          <w:sz w:val="24"/>
          <w:szCs w:val="24"/>
          <w:rPrChange w:id="96" w:author="uzytkownik" w:date="2023-02-09T10:49:00Z">
            <w:rPr>
              <w:del w:id="97" w:author="uzytkownik" w:date="2021-02-05T10:10:00Z"/>
              <w:rFonts w:eastAsiaTheme="minorHAnsi"/>
              <w:b/>
              <w:szCs w:val="20"/>
            </w:rPr>
          </w:rPrChange>
        </w:rPr>
        <w:pPrChange w:id="98" w:author="uzytkownik" w:date="2023-02-09T10:49:00Z">
          <w:pPr>
            <w:jc w:val="center"/>
          </w:pPr>
        </w:pPrChange>
      </w:pPr>
      <w:del w:id="99" w:author="uzytkownik" w:date="2021-02-05T10:10:00Z">
        <w:r w:rsidRPr="001804D3" w:rsidDel="005E3918">
          <w:rPr>
            <w:rFonts w:ascii="Times New Roman" w:eastAsiaTheme="minorHAnsi" w:hAnsi="Times New Roman"/>
            <w:b/>
            <w:sz w:val="24"/>
            <w:szCs w:val="24"/>
            <w:rPrChange w:id="100" w:author="uzytkownik" w:date="2023-02-09T10:49:00Z">
              <w:rPr>
                <w:rFonts w:eastAsiaTheme="minorHAnsi"/>
                <w:b/>
                <w:szCs w:val="20"/>
              </w:rPr>
            </w:rPrChange>
          </w:rPr>
          <w:delText xml:space="preserve">„ROZBUDOWA I PRZEBUDOWA DROGI GMINNEJ NR 104310E </w:delText>
        </w:r>
      </w:del>
    </w:p>
    <w:p w:rsidR="001D11C5" w:rsidRPr="001804D3" w:rsidDel="000964A2" w:rsidRDefault="001D11C5">
      <w:pPr>
        <w:pStyle w:val="Akapitzlist"/>
        <w:numPr>
          <w:ilvl w:val="0"/>
          <w:numId w:val="27"/>
        </w:numPr>
        <w:rPr>
          <w:del w:id="101" w:author="uzytkownik" w:date="2021-04-16T10:51:00Z"/>
          <w:rFonts w:ascii="Times New Roman" w:eastAsiaTheme="minorHAnsi" w:hAnsi="Times New Roman"/>
          <w:b/>
          <w:sz w:val="24"/>
          <w:szCs w:val="24"/>
          <w:rPrChange w:id="102" w:author="uzytkownik" w:date="2023-02-09T10:49:00Z">
            <w:rPr>
              <w:del w:id="103" w:author="uzytkownik" w:date="2021-04-16T10:51:00Z"/>
              <w:rFonts w:eastAsiaTheme="minorHAnsi"/>
              <w:b/>
              <w:szCs w:val="20"/>
            </w:rPr>
          </w:rPrChange>
        </w:rPr>
        <w:pPrChange w:id="104" w:author="uzytkownik" w:date="2023-02-09T10:49:00Z">
          <w:pPr>
            <w:jc w:val="center"/>
          </w:pPr>
        </w:pPrChange>
      </w:pPr>
      <w:del w:id="105" w:author="uzytkownik" w:date="2021-02-05T10:10:00Z">
        <w:r w:rsidRPr="001804D3" w:rsidDel="005E3918">
          <w:rPr>
            <w:rFonts w:ascii="Times New Roman" w:eastAsiaTheme="minorHAnsi" w:hAnsi="Times New Roman"/>
            <w:b/>
            <w:sz w:val="24"/>
            <w:szCs w:val="24"/>
            <w:rPrChange w:id="106" w:author="uzytkownik" w:date="2023-02-09T10:49:00Z">
              <w:rPr>
                <w:rFonts w:eastAsiaTheme="minorHAnsi"/>
                <w:b/>
                <w:szCs w:val="20"/>
              </w:rPr>
            </w:rPrChange>
          </w:rPr>
          <w:delText>W MIEJSCOWO</w:delText>
        </w:r>
        <w:r w:rsidRPr="001804D3" w:rsidDel="005E3918">
          <w:rPr>
            <w:rFonts w:ascii="Times New Roman" w:eastAsia="Arial,Bold" w:hAnsi="Times New Roman" w:hint="eastAsia"/>
            <w:b/>
            <w:sz w:val="24"/>
            <w:szCs w:val="24"/>
            <w:rPrChange w:id="107" w:author="uzytkownik" w:date="2023-02-09T10:49:00Z">
              <w:rPr>
                <w:rFonts w:eastAsia="Arial,Bold" w:hint="eastAsia"/>
                <w:b/>
                <w:szCs w:val="20"/>
              </w:rPr>
            </w:rPrChange>
          </w:rPr>
          <w:delText>Ś</w:delText>
        </w:r>
        <w:r w:rsidRPr="001804D3" w:rsidDel="005E3918">
          <w:rPr>
            <w:rFonts w:ascii="Times New Roman" w:eastAsiaTheme="minorHAnsi" w:hAnsi="Times New Roman"/>
            <w:b/>
            <w:sz w:val="24"/>
            <w:szCs w:val="24"/>
            <w:rPrChange w:id="108" w:author="uzytkownik" w:date="2023-02-09T10:49:00Z">
              <w:rPr>
                <w:rFonts w:eastAsiaTheme="minorHAnsi"/>
                <w:b/>
                <w:szCs w:val="20"/>
              </w:rPr>
            </w:rPrChange>
          </w:rPr>
          <w:delText>CI MICHAŁY, GMINA WITONIA”</w:delText>
        </w:r>
      </w:del>
    </w:p>
    <w:p w:rsidR="00037806" w:rsidRPr="001804D3" w:rsidDel="00B42B0F" w:rsidRDefault="00037806">
      <w:pPr>
        <w:pStyle w:val="Akapitzlist"/>
        <w:numPr>
          <w:ilvl w:val="0"/>
          <w:numId w:val="27"/>
        </w:numPr>
        <w:rPr>
          <w:del w:id="109" w:author="uzytkownik" w:date="2022-12-08T08:43:00Z"/>
          <w:rFonts w:ascii="Times New Roman" w:hAnsi="Times New Roman"/>
          <w:color w:val="000000" w:themeColor="text1"/>
          <w:sz w:val="24"/>
          <w:szCs w:val="24"/>
          <w:rPrChange w:id="110" w:author="uzytkownik" w:date="2023-02-09T10:49:00Z">
            <w:rPr>
              <w:del w:id="111" w:author="uzytkownik" w:date="2022-12-08T08:43:00Z"/>
              <w:rFonts w:cs="Arial"/>
              <w:color w:val="000000" w:themeColor="text1"/>
              <w:szCs w:val="20"/>
            </w:rPr>
          </w:rPrChange>
        </w:rPr>
        <w:pPrChange w:id="112" w:author="uzytkownik" w:date="2023-02-09T10:49:00Z">
          <w:pPr/>
        </w:pPrChange>
      </w:pPr>
    </w:p>
    <w:p w:rsidR="00762564" w:rsidRPr="001804D3" w:rsidRDefault="003F0077">
      <w:pPr>
        <w:pStyle w:val="Akapitzlist"/>
        <w:numPr>
          <w:ilvl w:val="0"/>
          <w:numId w:val="27"/>
        </w:numPr>
        <w:rPr>
          <w:ins w:id="113" w:author="uzytkownik" w:date="2023-02-06T13:41:00Z"/>
          <w:rFonts w:ascii="Times New Roman" w:hAnsi="Times New Roman"/>
          <w:color w:val="000000" w:themeColor="text1"/>
          <w:sz w:val="24"/>
          <w:szCs w:val="24"/>
          <w:lang w:eastAsia="pl-PL"/>
          <w:rPrChange w:id="114" w:author="uzytkownik" w:date="2023-02-09T10:49:00Z">
            <w:rPr>
              <w:ins w:id="115" w:author="uzytkownik" w:date="2023-02-06T13:41:00Z"/>
              <w:color w:val="000000" w:themeColor="text1"/>
              <w:lang w:eastAsia="pl-PL"/>
            </w:rPr>
          </w:rPrChange>
        </w:rPr>
        <w:pPrChange w:id="116" w:author="uzytkownik" w:date="2023-02-09T10:49:00Z">
          <w:pPr>
            <w:pStyle w:val="Akapitzlist"/>
            <w:widowControl w:val="0"/>
            <w:numPr>
              <w:ilvl w:val="1"/>
              <w:numId w:val="20"/>
            </w:numPr>
            <w:suppressAutoHyphens w:val="0"/>
            <w:overflowPunct w:val="0"/>
            <w:autoSpaceDE w:val="0"/>
            <w:autoSpaceDN w:val="0"/>
            <w:adjustRightInd w:val="0"/>
            <w:spacing w:after="0" w:line="240" w:lineRule="auto"/>
            <w:ind w:left="1080" w:hanging="360"/>
            <w:contextualSpacing/>
            <w:textAlignment w:val="baseline"/>
          </w:pPr>
        </w:pPrChange>
      </w:pPr>
      <w:r w:rsidRPr="001804D3">
        <w:rPr>
          <w:rFonts w:ascii="Times New Roman" w:hAnsi="Times New Roman"/>
          <w:color w:val="000000" w:themeColor="text1"/>
          <w:sz w:val="24"/>
          <w:szCs w:val="24"/>
          <w:lang w:eastAsia="pl-PL"/>
          <w:rPrChange w:id="117" w:author="uzytkownik" w:date="2023-02-09T10:49:00Z">
            <w:rPr>
              <w:color w:val="000000" w:themeColor="text1"/>
              <w:lang w:eastAsia="pl-PL"/>
            </w:rPr>
          </w:rPrChange>
        </w:rPr>
        <w:t xml:space="preserve">Oferujemy wykonanie całości przedmiotu zamówienia za wynagrodzenie </w:t>
      </w:r>
      <w:del w:id="118" w:author="uzytkownik" w:date="2021-04-14T09:29:00Z">
        <w:r w:rsidRPr="001804D3" w:rsidDel="00CD3453">
          <w:rPr>
            <w:rFonts w:ascii="Times New Roman" w:hAnsi="Times New Roman"/>
            <w:color w:val="000000" w:themeColor="text1"/>
            <w:sz w:val="24"/>
            <w:szCs w:val="24"/>
            <w:lang w:eastAsia="pl-PL"/>
            <w:rPrChange w:id="119" w:author="uzytkownik" w:date="2023-02-09T10:49:00Z">
              <w:rPr>
                <w:color w:val="000000" w:themeColor="text1"/>
                <w:lang w:eastAsia="pl-PL"/>
              </w:rPr>
            </w:rPrChange>
          </w:rPr>
          <w:delText xml:space="preserve">ryczałtowe </w:delText>
        </w:r>
      </w:del>
      <w:ins w:id="120" w:author="uzytkownik" w:date="2021-04-14T09:29:00Z">
        <w:r w:rsidR="00CD3453" w:rsidRPr="001804D3">
          <w:rPr>
            <w:rFonts w:ascii="Times New Roman" w:hAnsi="Times New Roman"/>
            <w:color w:val="000000" w:themeColor="text1"/>
            <w:sz w:val="24"/>
            <w:szCs w:val="24"/>
            <w:lang w:eastAsia="pl-PL"/>
            <w:rPrChange w:id="121" w:author="uzytkownik" w:date="2023-02-09T10:49:00Z">
              <w:rPr>
                <w:color w:val="000000" w:themeColor="text1"/>
                <w:lang w:eastAsia="pl-PL"/>
              </w:rPr>
            </w:rPrChange>
          </w:rPr>
          <w:t>kosztorysowe</w:t>
        </w:r>
      </w:ins>
      <w:ins w:id="122" w:author="uzytkownik" w:date="2023-02-09T10:48:00Z">
        <w:r w:rsidR="00A026FB" w:rsidRPr="001804D3">
          <w:rPr>
            <w:rFonts w:ascii="Times New Roman" w:hAnsi="Times New Roman"/>
            <w:color w:val="000000" w:themeColor="text1"/>
            <w:sz w:val="24"/>
            <w:szCs w:val="24"/>
            <w:lang w:eastAsia="pl-PL"/>
            <w:rPrChange w:id="123" w:author="uzytkownik" w:date="2023-02-09T10:49:00Z">
              <w:rPr>
                <w:color w:val="000000" w:themeColor="text1"/>
                <w:lang w:eastAsia="pl-PL"/>
              </w:rPr>
            </w:rPrChange>
          </w:rPr>
          <w:t>:</w:t>
        </w:r>
      </w:ins>
      <w:ins w:id="124" w:author="uzytkownik" w:date="2021-04-14T09:29:00Z">
        <w:r w:rsidR="00CD3453" w:rsidRPr="001804D3">
          <w:rPr>
            <w:rFonts w:ascii="Times New Roman" w:hAnsi="Times New Roman"/>
            <w:color w:val="000000" w:themeColor="text1"/>
            <w:sz w:val="24"/>
            <w:szCs w:val="24"/>
            <w:lang w:eastAsia="pl-PL"/>
            <w:rPrChange w:id="125" w:author="uzytkownik" w:date="2023-02-09T10:49:00Z">
              <w:rPr>
                <w:color w:val="000000" w:themeColor="text1"/>
                <w:lang w:eastAsia="pl-PL"/>
              </w:rPr>
            </w:rPrChange>
          </w:rPr>
          <w:t xml:space="preserve"> </w:t>
        </w:r>
      </w:ins>
      <w:del w:id="126" w:author="uzytkownik" w:date="2023-02-06T13:41:00Z">
        <w:r w:rsidRPr="001804D3" w:rsidDel="00762564">
          <w:rPr>
            <w:rFonts w:ascii="Times New Roman" w:hAnsi="Times New Roman"/>
            <w:color w:val="000000" w:themeColor="text1"/>
            <w:sz w:val="24"/>
            <w:szCs w:val="24"/>
            <w:lang w:eastAsia="pl-PL"/>
            <w:rPrChange w:id="127" w:author="uzytkownik" w:date="2023-02-09T10:49:00Z">
              <w:rPr>
                <w:color w:val="000000" w:themeColor="text1"/>
                <w:lang w:eastAsia="pl-PL"/>
              </w:rPr>
            </w:rPrChange>
          </w:rPr>
          <w:delText xml:space="preserve">brutto - </w:delText>
        </w:r>
      </w:del>
    </w:p>
    <w:p w:rsidR="00762564" w:rsidRPr="00762564" w:rsidRDefault="00762564">
      <w:pPr>
        <w:pStyle w:val="Akapitzlist"/>
        <w:widowControl w:val="0"/>
        <w:numPr>
          <w:ilvl w:val="0"/>
          <w:numId w:val="25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ins w:id="128" w:author="uzytkownik" w:date="2023-02-06T13:41:00Z"/>
          <w:rFonts w:ascii="Times New Roman" w:hAnsi="Times New Roman"/>
          <w:b/>
          <w:sz w:val="24"/>
        </w:rPr>
        <w:pPrChange w:id="129" w:author="uzytkownik" w:date="2023-02-06T13:42:00Z">
          <w:pPr>
            <w:pStyle w:val="Akapitzlist"/>
            <w:widowControl w:val="0"/>
            <w:numPr>
              <w:ilvl w:val="1"/>
              <w:numId w:val="20"/>
            </w:numPr>
            <w:suppressAutoHyphens w:val="0"/>
            <w:overflowPunct w:val="0"/>
            <w:autoSpaceDE w:val="0"/>
            <w:autoSpaceDN w:val="0"/>
            <w:adjustRightInd w:val="0"/>
            <w:spacing w:after="0" w:line="240" w:lineRule="auto"/>
            <w:ind w:left="1080" w:hanging="360"/>
            <w:contextualSpacing/>
            <w:textAlignment w:val="baseline"/>
          </w:pPr>
        </w:pPrChange>
      </w:pPr>
      <w:ins w:id="130" w:author="uzytkownik" w:date="2023-02-06T13:41:00Z">
        <w:r w:rsidRPr="00762564">
          <w:rPr>
            <w:rFonts w:ascii="Times New Roman" w:hAnsi="Times New Roman"/>
            <w:b/>
            <w:sz w:val="24"/>
          </w:rPr>
          <w:t xml:space="preserve">Zmiana posadzki rynku wraz z wyznaczeniem miejsc postojowych w obrębie placu rynkowego w granicach działek nr ewid. 89/2 i 154 w ramach rewitalizacji rynku w Dukli,  </w:t>
        </w:r>
      </w:ins>
    </w:p>
    <w:p w:rsidR="00762564" w:rsidRPr="00762564" w:rsidRDefault="00762564" w:rsidP="00762564">
      <w:pPr>
        <w:widowControl w:val="0"/>
        <w:overflowPunct w:val="0"/>
        <w:autoSpaceDE w:val="0"/>
        <w:autoSpaceDN w:val="0"/>
        <w:adjustRightInd w:val="0"/>
        <w:spacing w:line="240" w:lineRule="auto"/>
        <w:ind w:left="720"/>
        <w:contextualSpacing/>
        <w:jc w:val="left"/>
        <w:textAlignment w:val="baseline"/>
        <w:rPr>
          <w:ins w:id="131" w:author="uzytkownik" w:date="2023-02-06T13:41:00Z"/>
          <w:rFonts w:ascii="Times New Roman" w:hAnsi="Times New Roman"/>
          <w:b/>
          <w:color w:val="auto"/>
          <w:sz w:val="24"/>
          <w:lang w:eastAsia="pl-PL"/>
        </w:rPr>
      </w:pPr>
      <w:ins w:id="132" w:author="uzytkownik" w:date="2023-02-06T13:41:00Z">
        <w:r w:rsidRPr="00762564">
          <w:rPr>
            <w:rFonts w:ascii="Times New Roman" w:eastAsia="Calibri" w:hAnsi="Times New Roman"/>
            <w:color w:val="auto"/>
            <w:sz w:val="24"/>
            <w:lang w:eastAsia="pl-PL"/>
          </w:rPr>
          <w:t>br</w:t>
        </w:r>
        <w:r w:rsidRPr="00762564">
          <w:rPr>
            <w:rFonts w:ascii="Times New Roman" w:hAnsi="Times New Roman"/>
            <w:color w:val="auto"/>
            <w:sz w:val="24"/>
            <w:lang w:eastAsia="pl-PL"/>
          </w:rPr>
          <w:t xml:space="preserve">utto:  …………………… zł, słownie: …………………………………………  zł., </w:t>
        </w:r>
      </w:ins>
    </w:p>
    <w:p w:rsidR="00762564" w:rsidRPr="00762564" w:rsidRDefault="00762564" w:rsidP="00762564">
      <w:pPr>
        <w:suppressAutoHyphens/>
        <w:spacing w:line="240" w:lineRule="auto"/>
        <w:jc w:val="left"/>
        <w:rPr>
          <w:ins w:id="133" w:author="uzytkownik" w:date="2023-02-06T13:41:00Z"/>
          <w:rFonts w:ascii="Times New Roman" w:hAnsi="Times New Roman"/>
          <w:color w:val="auto"/>
          <w:sz w:val="24"/>
          <w:lang w:eastAsia="pl-PL"/>
        </w:rPr>
      </w:pPr>
      <w:ins w:id="134" w:author="uzytkownik" w:date="2023-02-06T13:41:00Z">
        <w:r w:rsidRPr="00762564">
          <w:rPr>
            <w:rFonts w:ascii="Times New Roman" w:hAnsi="Times New Roman"/>
            <w:color w:val="auto"/>
            <w:sz w:val="24"/>
            <w:lang w:eastAsia="pl-PL"/>
          </w:rPr>
          <w:t xml:space="preserve">                 </w:t>
        </w:r>
      </w:ins>
    </w:p>
    <w:p w:rsidR="00762564" w:rsidRPr="00762564" w:rsidRDefault="00762564">
      <w:pPr>
        <w:pStyle w:val="Akapitzlist"/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ins w:id="135" w:author="uzytkownik" w:date="2023-02-06T13:41:00Z"/>
          <w:rFonts w:ascii="Times New Roman" w:hAnsi="Times New Roman"/>
          <w:b/>
          <w:sz w:val="24"/>
          <w:lang w:eastAsia="pl-PL"/>
          <w:rPrChange w:id="136" w:author="uzytkownik" w:date="2023-02-06T13:41:00Z">
            <w:rPr>
              <w:ins w:id="137" w:author="uzytkownik" w:date="2023-02-06T13:41:00Z"/>
            </w:rPr>
          </w:rPrChange>
        </w:rPr>
        <w:pPrChange w:id="138" w:author="uzytkownik" w:date="2023-02-06T13:42:00Z">
          <w:pPr>
            <w:widowControl w:val="0"/>
            <w:numPr>
              <w:ilvl w:val="1"/>
              <w:numId w:val="20"/>
            </w:numPr>
            <w:overflowPunct w:val="0"/>
            <w:autoSpaceDE w:val="0"/>
            <w:autoSpaceDN w:val="0"/>
            <w:adjustRightInd w:val="0"/>
            <w:spacing w:line="240" w:lineRule="auto"/>
            <w:ind w:left="1080" w:hanging="360"/>
            <w:contextualSpacing/>
            <w:jc w:val="left"/>
            <w:textAlignment w:val="baseline"/>
          </w:pPr>
        </w:pPrChange>
      </w:pPr>
      <w:ins w:id="139" w:author="uzytkownik" w:date="2023-02-06T13:41:00Z">
        <w:r w:rsidRPr="00762564">
          <w:rPr>
            <w:rFonts w:ascii="Times New Roman" w:hAnsi="Times New Roman"/>
            <w:b/>
            <w:sz w:val="24"/>
            <w:lang w:eastAsia="pl-PL"/>
            <w:rPrChange w:id="140" w:author="uzytkownik" w:date="2023-02-06T13:41:00Z">
              <w:rPr/>
            </w:rPrChange>
          </w:rPr>
          <w:t xml:space="preserve">Przebudowa kanalizacji sanitarnej i burzowej  na działkach nr ewid. 69, 89/2, 90, 91, 154, 164/1, 164/2 i 165  w rynku Dukielskim,  </w:t>
        </w:r>
      </w:ins>
    </w:p>
    <w:p w:rsidR="00762564" w:rsidRPr="00762564" w:rsidRDefault="00762564" w:rsidP="00762564">
      <w:pPr>
        <w:suppressAutoHyphens/>
        <w:spacing w:after="10" w:line="240" w:lineRule="auto"/>
        <w:contextualSpacing/>
        <w:rPr>
          <w:ins w:id="141" w:author="uzytkownik" w:date="2023-02-06T13:41:00Z"/>
          <w:rFonts w:ascii="Times New Roman" w:hAnsi="Times New Roman"/>
          <w:color w:val="auto"/>
          <w:sz w:val="24"/>
          <w:lang w:eastAsia="pl-PL"/>
        </w:rPr>
      </w:pPr>
      <w:ins w:id="142" w:author="uzytkownik" w:date="2023-02-06T13:41:00Z">
        <w:r w:rsidRPr="00762564">
          <w:rPr>
            <w:rFonts w:ascii="Times New Roman" w:eastAsia="Calibri" w:hAnsi="Times New Roman"/>
            <w:color w:val="auto"/>
            <w:sz w:val="24"/>
            <w:lang w:eastAsia="pl-PL"/>
          </w:rPr>
          <w:t xml:space="preserve">            br</w:t>
        </w:r>
        <w:r w:rsidRPr="00762564">
          <w:rPr>
            <w:rFonts w:ascii="Times New Roman" w:hAnsi="Times New Roman"/>
            <w:color w:val="auto"/>
            <w:sz w:val="24"/>
            <w:lang w:eastAsia="pl-PL"/>
          </w:rPr>
          <w:t>utto:  …………………… zł, słownie: ……………………………………</w:t>
        </w:r>
      </w:ins>
      <w:ins w:id="143" w:author="uzytkownik" w:date="2023-02-09T10:48:00Z">
        <w:r w:rsidR="00A026FB">
          <w:rPr>
            <w:rFonts w:ascii="Times New Roman" w:hAnsi="Times New Roman"/>
            <w:color w:val="auto"/>
            <w:sz w:val="24"/>
            <w:lang w:eastAsia="pl-PL"/>
          </w:rPr>
          <w:t>…</w:t>
        </w:r>
      </w:ins>
      <w:ins w:id="144" w:author="uzytkownik" w:date="2023-02-06T13:41:00Z">
        <w:r w:rsidRPr="00762564">
          <w:rPr>
            <w:rFonts w:ascii="Times New Roman" w:hAnsi="Times New Roman"/>
            <w:color w:val="auto"/>
            <w:sz w:val="24"/>
            <w:lang w:eastAsia="pl-PL"/>
          </w:rPr>
          <w:t>….. zł.,</w:t>
        </w:r>
      </w:ins>
    </w:p>
    <w:p w:rsidR="00762564" w:rsidRPr="00762564" w:rsidRDefault="00762564" w:rsidP="00762564">
      <w:pPr>
        <w:suppressAutoHyphens/>
        <w:spacing w:after="10" w:line="240" w:lineRule="auto"/>
        <w:contextualSpacing/>
        <w:rPr>
          <w:ins w:id="145" w:author="uzytkownik" w:date="2023-02-06T13:41:00Z"/>
          <w:rFonts w:ascii="Times New Roman" w:hAnsi="Times New Roman"/>
          <w:color w:val="auto"/>
          <w:sz w:val="24"/>
          <w:lang w:eastAsia="pl-PL"/>
        </w:rPr>
      </w:pPr>
    </w:p>
    <w:p w:rsidR="00762564" w:rsidRPr="00762564" w:rsidRDefault="00762564">
      <w:pPr>
        <w:pStyle w:val="Akapitzlist"/>
        <w:numPr>
          <w:ilvl w:val="0"/>
          <w:numId w:val="25"/>
        </w:numPr>
        <w:spacing w:line="240" w:lineRule="auto"/>
        <w:jc w:val="both"/>
        <w:rPr>
          <w:ins w:id="146" w:author="uzytkownik" w:date="2023-02-06T13:41:00Z"/>
          <w:rFonts w:ascii="Times New Roman" w:hAnsi="Times New Roman"/>
          <w:b/>
          <w:sz w:val="24"/>
          <w:lang w:eastAsia="pl-PL"/>
          <w:rPrChange w:id="147" w:author="uzytkownik" w:date="2023-02-06T13:42:00Z">
            <w:rPr>
              <w:ins w:id="148" w:author="uzytkownik" w:date="2023-02-06T13:41:00Z"/>
            </w:rPr>
          </w:rPrChange>
        </w:rPr>
        <w:pPrChange w:id="149" w:author="uzytkownik" w:date="2023-02-06T13:42:00Z">
          <w:pPr>
            <w:numPr>
              <w:ilvl w:val="1"/>
              <w:numId w:val="20"/>
            </w:numPr>
            <w:suppressAutoHyphens/>
            <w:spacing w:line="240" w:lineRule="auto"/>
            <w:ind w:left="1080" w:hanging="360"/>
            <w:jc w:val="left"/>
          </w:pPr>
        </w:pPrChange>
      </w:pPr>
      <w:ins w:id="150" w:author="uzytkownik" w:date="2023-02-06T13:41:00Z">
        <w:r w:rsidRPr="00762564">
          <w:rPr>
            <w:rFonts w:ascii="Times New Roman" w:hAnsi="Times New Roman"/>
            <w:b/>
            <w:sz w:val="24"/>
            <w:lang w:eastAsia="pl-PL"/>
            <w:rPrChange w:id="151" w:author="uzytkownik" w:date="2023-02-06T13:42:00Z">
              <w:rPr/>
            </w:rPrChange>
          </w:rPr>
          <w:lastRenderedPageBreak/>
          <w:t xml:space="preserve">Budowa kablowej sieci oświetlenia terenu </w:t>
        </w:r>
        <w:r w:rsidRPr="00762564">
          <w:rPr>
            <w:rFonts w:ascii="Times New Roman" w:hAnsi="Times New Roman"/>
            <w:sz w:val="24"/>
            <w:lang w:eastAsia="pl-PL"/>
            <w:rPrChange w:id="152" w:author="uzytkownik" w:date="2023-02-06T13:42:00Z">
              <w:rPr/>
            </w:rPrChange>
          </w:rPr>
          <w:t>w ramach zadania</w:t>
        </w:r>
      </w:ins>
      <w:ins w:id="153" w:author="uzytkownik" w:date="2023-02-09T10:48:00Z">
        <w:r w:rsidR="00A026FB">
          <w:rPr>
            <w:rFonts w:ascii="Times New Roman" w:hAnsi="Times New Roman"/>
            <w:sz w:val="24"/>
            <w:lang w:eastAsia="pl-PL"/>
          </w:rPr>
          <w:t>:</w:t>
        </w:r>
      </w:ins>
      <w:ins w:id="154" w:author="uzytkownik" w:date="2023-02-06T13:41:00Z">
        <w:r w:rsidRPr="00762564">
          <w:rPr>
            <w:rFonts w:ascii="Times New Roman" w:hAnsi="Times New Roman"/>
            <w:b/>
            <w:sz w:val="24"/>
            <w:lang w:eastAsia="pl-PL"/>
            <w:rPrChange w:id="155" w:author="uzytkownik" w:date="2023-02-06T13:42:00Z">
              <w:rPr/>
            </w:rPrChange>
          </w:rPr>
          <w:t xml:space="preserve">  rewitalizacji rynku Dukielskiego,</w:t>
        </w:r>
      </w:ins>
    </w:p>
    <w:p w:rsidR="00762564" w:rsidRPr="00762564" w:rsidRDefault="00762564" w:rsidP="00762564">
      <w:pPr>
        <w:suppressAutoHyphens/>
        <w:spacing w:after="10" w:line="240" w:lineRule="auto"/>
        <w:ind w:left="360"/>
        <w:contextualSpacing/>
        <w:rPr>
          <w:ins w:id="156" w:author="uzytkownik" w:date="2023-02-06T13:41:00Z"/>
          <w:rFonts w:ascii="Times New Roman" w:hAnsi="Times New Roman"/>
          <w:color w:val="auto"/>
          <w:sz w:val="24"/>
          <w:lang w:eastAsia="pl-PL"/>
        </w:rPr>
      </w:pPr>
      <w:ins w:id="157" w:author="uzytkownik" w:date="2023-02-06T13:41:00Z">
        <w:r w:rsidRPr="00762564">
          <w:rPr>
            <w:rFonts w:ascii="Times New Roman" w:eastAsia="Calibri" w:hAnsi="Times New Roman"/>
            <w:color w:val="auto"/>
            <w:sz w:val="24"/>
            <w:lang w:eastAsia="pl-PL"/>
          </w:rPr>
          <w:t xml:space="preserve">     br</w:t>
        </w:r>
        <w:r w:rsidRPr="00762564">
          <w:rPr>
            <w:rFonts w:ascii="Times New Roman" w:hAnsi="Times New Roman"/>
            <w:color w:val="auto"/>
            <w:sz w:val="24"/>
            <w:lang w:eastAsia="pl-PL"/>
          </w:rPr>
          <w:t xml:space="preserve">utto:  …………………… zł, słownie: …………………………………….     zł., </w:t>
        </w:r>
      </w:ins>
    </w:p>
    <w:p w:rsidR="00762564" w:rsidRPr="00762564" w:rsidRDefault="00762564" w:rsidP="00762564">
      <w:pPr>
        <w:suppressAutoHyphens/>
        <w:spacing w:line="240" w:lineRule="auto"/>
        <w:jc w:val="left"/>
        <w:rPr>
          <w:ins w:id="158" w:author="uzytkownik" w:date="2023-02-06T13:41:00Z"/>
          <w:rFonts w:ascii="Times New Roman" w:hAnsi="Times New Roman"/>
          <w:color w:val="auto"/>
          <w:sz w:val="24"/>
          <w:lang w:eastAsia="pl-PL"/>
        </w:rPr>
      </w:pPr>
      <w:ins w:id="159" w:author="uzytkownik" w:date="2023-02-06T13:41:00Z">
        <w:r w:rsidRPr="00762564">
          <w:rPr>
            <w:rFonts w:ascii="Times New Roman" w:hAnsi="Times New Roman"/>
            <w:color w:val="auto"/>
            <w:sz w:val="24"/>
            <w:lang w:eastAsia="pl-PL"/>
          </w:rPr>
          <w:t xml:space="preserve">       </w:t>
        </w:r>
        <w:bookmarkStart w:id="160" w:name="_GoBack"/>
        <w:bookmarkEnd w:id="160"/>
        <w:r w:rsidRPr="00762564">
          <w:rPr>
            <w:rFonts w:ascii="Times New Roman" w:hAnsi="Times New Roman"/>
            <w:color w:val="auto"/>
            <w:sz w:val="24"/>
            <w:lang w:eastAsia="pl-PL"/>
          </w:rPr>
          <w:t xml:space="preserve">        </w:t>
        </w:r>
      </w:ins>
    </w:p>
    <w:p w:rsidR="00762564" w:rsidRPr="00762564" w:rsidRDefault="00762564" w:rsidP="00762564">
      <w:pPr>
        <w:spacing w:after="200" w:line="240" w:lineRule="auto"/>
        <w:ind w:left="-360"/>
        <w:contextualSpacing/>
        <w:jc w:val="left"/>
        <w:rPr>
          <w:ins w:id="161" w:author="uzytkownik" w:date="2023-02-06T13:41:00Z"/>
          <w:rFonts w:ascii="Times New Roman" w:hAnsi="Times New Roman"/>
          <w:b/>
          <w:color w:val="auto"/>
          <w:sz w:val="24"/>
          <w:lang w:eastAsia="pl-PL"/>
        </w:rPr>
      </w:pPr>
    </w:p>
    <w:p w:rsidR="00762564" w:rsidRPr="00762564" w:rsidRDefault="00762564" w:rsidP="00762564">
      <w:pPr>
        <w:spacing w:after="200" w:line="240" w:lineRule="auto"/>
        <w:contextualSpacing/>
        <w:jc w:val="left"/>
        <w:rPr>
          <w:ins w:id="162" w:author="uzytkownik" w:date="2023-02-06T13:41:00Z"/>
          <w:rFonts w:ascii="Times New Roman" w:hAnsi="Times New Roman"/>
          <w:b/>
          <w:color w:val="auto"/>
          <w:sz w:val="24"/>
          <w:lang w:eastAsia="pl-PL"/>
        </w:rPr>
      </w:pPr>
      <w:ins w:id="163" w:author="uzytkownik" w:date="2023-02-06T13:41:00Z">
        <w:r w:rsidRPr="00762564">
          <w:rPr>
            <w:rFonts w:ascii="Times New Roman" w:hAnsi="Times New Roman"/>
            <w:b/>
            <w:color w:val="auto"/>
            <w:sz w:val="24"/>
            <w:lang w:eastAsia="pl-PL"/>
          </w:rPr>
          <w:t xml:space="preserve">      RAZEM: ………………………..  zł brutto,</w:t>
        </w:r>
      </w:ins>
    </w:p>
    <w:p w:rsidR="00762564" w:rsidRPr="00762564" w:rsidRDefault="00762564" w:rsidP="001804D3">
      <w:pPr>
        <w:spacing w:after="200" w:line="240" w:lineRule="auto"/>
        <w:ind w:left="426" w:hanging="284"/>
        <w:contextualSpacing/>
        <w:jc w:val="left"/>
        <w:rPr>
          <w:ins w:id="164" w:author="uzytkownik" w:date="2023-02-06T13:41:00Z"/>
          <w:rFonts w:ascii="Times New Roman" w:hAnsi="Times New Roman"/>
          <w:color w:val="auto"/>
          <w:sz w:val="24"/>
          <w:lang w:eastAsia="pl-PL"/>
          <w:rPrChange w:id="165" w:author="uzytkownik" w:date="2023-02-06T13:43:00Z">
            <w:rPr>
              <w:ins w:id="166" w:author="uzytkownik" w:date="2023-02-06T13:41:00Z"/>
              <w:rFonts w:ascii="Times New Roman" w:hAnsi="Times New Roman"/>
              <w:b/>
              <w:color w:val="auto"/>
              <w:sz w:val="24"/>
              <w:lang w:eastAsia="pl-PL"/>
            </w:rPr>
          </w:rPrChange>
        </w:rPr>
      </w:pPr>
      <w:ins w:id="167" w:author="uzytkownik" w:date="2023-02-06T13:41:00Z">
        <w:r w:rsidRPr="00762564">
          <w:rPr>
            <w:rFonts w:ascii="Times New Roman" w:hAnsi="Times New Roman"/>
            <w:b/>
            <w:color w:val="auto"/>
            <w:sz w:val="24"/>
            <w:lang w:eastAsia="pl-PL"/>
          </w:rPr>
          <w:t xml:space="preserve">    (słownie: złotych: ……………………………………………..……………………)</w:t>
        </w:r>
      </w:ins>
      <w:ins w:id="168" w:author="uzytkownik" w:date="2023-02-06T13:43:00Z">
        <w:r w:rsidRPr="001804D3">
          <w:rPr>
            <w:rFonts w:ascii="Times New Roman" w:hAnsi="Times New Roman"/>
            <w:color w:val="auto"/>
            <w:sz w:val="24"/>
            <w:lang w:eastAsia="pl-PL"/>
            <w:rPrChange w:id="169" w:author="uzytkownik" w:date="2023-02-09T10:49:00Z">
              <w:rPr>
                <w:rFonts w:ascii="Times New Roman" w:hAnsi="Times New Roman"/>
                <w:b/>
                <w:color w:val="auto"/>
                <w:sz w:val="24"/>
                <w:lang w:eastAsia="pl-PL"/>
              </w:rPr>
            </w:rPrChange>
          </w:rPr>
          <w:t>,</w:t>
        </w:r>
        <w:r>
          <w:rPr>
            <w:rFonts w:ascii="Times New Roman" w:hAnsi="Times New Roman"/>
            <w:b/>
            <w:color w:val="auto"/>
            <w:sz w:val="24"/>
            <w:lang w:eastAsia="pl-PL"/>
          </w:rPr>
          <w:t xml:space="preserve"> </w:t>
        </w:r>
        <w:r w:rsidRPr="00762564">
          <w:rPr>
            <w:rFonts w:ascii="Times New Roman" w:hAnsi="Times New Roman"/>
            <w:color w:val="auto"/>
            <w:sz w:val="24"/>
            <w:lang w:eastAsia="pl-PL"/>
            <w:rPrChange w:id="170" w:author="uzytkownik" w:date="2023-02-06T13:43:00Z">
              <w:rPr>
                <w:rFonts w:ascii="Times New Roman" w:hAnsi="Times New Roman"/>
                <w:b/>
                <w:color w:val="auto"/>
                <w:sz w:val="24"/>
                <w:lang w:eastAsia="pl-PL"/>
              </w:rPr>
            </w:rPrChange>
          </w:rPr>
          <w:t xml:space="preserve">w </w:t>
        </w:r>
      </w:ins>
      <w:ins w:id="171" w:author="uzytkownik" w:date="2023-02-09T10:49:00Z">
        <w:r w:rsidR="001804D3">
          <w:rPr>
            <w:rFonts w:ascii="Times New Roman" w:hAnsi="Times New Roman"/>
            <w:color w:val="auto"/>
            <w:sz w:val="24"/>
            <w:lang w:eastAsia="pl-PL"/>
          </w:rPr>
          <w:t xml:space="preserve"> </w:t>
        </w:r>
      </w:ins>
      <w:ins w:id="172" w:author="uzytkownik" w:date="2023-02-06T13:43:00Z">
        <w:r w:rsidRPr="00762564">
          <w:rPr>
            <w:rFonts w:ascii="Times New Roman" w:hAnsi="Times New Roman"/>
            <w:color w:val="auto"/>
            <w:sz w:val="24"/>
            <w:lang w:eastAsia="pl-PL"/>
            <w:rPrChange w:id="173" w:author="uzytkownik" w:date="2023-02-06T13:43:00Z">
              <w:rPr>
                <w:rFonts w:ascii="Times New Roman" w:hAnsi="Times New Roman"/>
                <w:b/>
                <w:color w:val="auto"/>
                <w:sz w:val="24"/>
                <w:lang w:eastAsia="pl-PL"/>
              </w:rPr>
            </w:rPrChange>
          </w:rPr>
          <w:t>tym</w:t>
        </w:r>
      </w:ins>
      <w:ins w:id="174" w:author="uzytkownik" w:date="2023-02-09T10:49:00Z">
        <w:r w:rsidR="001804D3">
          <w:rPr>
            <w:rFonts w:ascii="Times New Roman" w:hAnsi="Times New Roman"/>
            <w:color w:val="auto"/>
            <w:sz w:val="24"/>
            <w:lang w:eastAsia="pl-PL"/>
          </w:rPr>
          <w:t>:</w:t>
        </w:r>
      </w:ins>
    </w:p>
    <w:p w:rsidR="00C47432" w:rsidRPr="00762564" w:rsidRDefault="00762564">
      <w:pPr>
        <w:tabs>
          <w:tab w:val="left" w:pos="426"/>
          <w:tab w:val="right" w:leader="dot" w:pos="9633"/>
        </w:tabs>
        <w:suppressAutoHyphens/>
        <w:spacing w:after="10" w:line="259" w:lineRule="auto"/>
        <w:ind w:left="180"/>
        <w:contextualSpacing/>
        <w:rPr>
          <w:ins w:id="175" w:author="uzytkownik" w:date="2022-06-28T11:25:00Z"/>
          <w:rFonts w:ascii="Times New Roman" w:hAnsi="Times New Roman"/>
          <w:color w:val="000000" w:themeColor="text1"/>
          <w:kern w:val="2"/>
          <w:sz w:val="24"/>
        </w:rPr>
        <w:pPrChange w:id="176" w:author="uzytkownik" w:date="2023-02-06T13:43:00Z">
          <w:pPr>
            <w:pStyle w:val="Akapitzlist"/>
            <w:numPr>
              <w:ilvl w:val="2"/>
              <w:numId w:val="22"/>
            </w:numPr>
            <w:ind w:left="1701" w:hanging="425"/>
            <w:contextualSpacing/>
          </w:pPr>
        </w:pPrChange>
      </w:pPr>
      <w:ins w:id="177" w:author="uzytkownik" w:date="2023-02-06T13:43:00Z">
        <w:r>
          <w:rPr>
            <w:rFonts w:ascii="Times New Roman" w:hAnsi="Times New Roman"/>
            <w:b/>
            <w:color w:val="000000" w:themeColor="text1"/>
            <w:sz w:val="24"/>
          </w:rPr>
          <w:t xml:space="preserve">        </w:t>
        </w:r>
      </w:ins>
      <w:del w:id="178" w:author="uzytkownik" w:date="2023-02-06T13:41:00Z">
        <w:r w:rsidR="003F0077" w:rsidRPr="005E3918" w:rsidDel="00762564">
          <w:rPr>
            <w:rFonts w:ascii="Times New Roman" w:hAnsi="Times New Roman"/>
            <w:b/>
            <w:color w:val="000000" w:themeColor="text1"/>
            <w:sz w:val="24"/>
            <w:rPrChange w:id="179" w:author="uzytkownik" w:date="2021-02-05T10:02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Cenę brutto oferty </w:delText>
        </w:r>
        <w:r w:rsidR="003F0077" w:rsidRPr="005E3918" w:rsidDel="00762564">
          <w:rPr>
            <w:rFonts w:ascii="Times New Roman" w:hAnsi="Times New Roman"/>
            <w:color w:val="000000" w:themeColor="text1"/>
            <w:kern w:val="2"/>
            <w:sz w:val="24"/>
            <w:rPrChange w:id="180" w:author="uzytkownik" w:date="2021-02-05T10:02:00Z">
              <w:rPr>
                <w:rFonts w:cs="Arial"/>
                <w:color w:val="000000" w:themeColor="text1"/>
                <w:kern w:val="2"/>
              </w:rPr>
            </w:rPrChange>
          </w:rPr>
          <w:delText>w wysokości</w:delText>
        </w:r>
        <w:r w:rsidR="003F0077" w:rsidRPr="005E3918" w:rsidDel="00762564">
          <w:rPr>
            <w:rFonts w:ascii="Times New Roman" w:hAnsi="Times New Roman"/>
            <w:b/>
            <w:color w:val="000000" w:themeColor="text1"/>
            <w:kern w:val="2"/>
            <w:sz w:val="24"/>
            <w:rPrChange w:id="181" w:author="uzytkownik" w:date="2021-02-05T10:02:00Z">
              <w:rPr>
                <w:rFonts w:cs="Arial"/>
                <w:b/>
                <w:color w:val="000000" w:themeColor="text1"/>
                <w:kern w:val="2"/>
              </w:rPr>
            </w:rPrChange>
          </w:rPr>
          <w:delText xml:space="preserve"> ………………………………………….. zł brutto</w:delText>
        </w:r>
        <w:r w:rsidR="003F0077" w:rsidRPr="005E3918" w:rsidDel="00762564">
          <w:rPr>
            <w:rFonts w:ascii="Times New Roman" w:hAnsi="Times New Roman"/>
            <w:color w:val="000000" w:themeColor="text1"/>
            <w:kern w:val="2"/>
            <w:sz w:val="24"/>
            <w:rPrChange w:id="182" w:author="uzytkownik" w:date="2021-02-05T10:02:00Z">
              <w:rPr>
                <w:rFonts w:cs="Arial"/>
                <w:color w:val="000000" w:themeColor="text1"/>
                <w:kern w:val="2"/>
              </w:rPr>
            </w:rPrChange>
          </w:rPr>
          <w:delText xml:space="preserve"> (słownie złotych ………………………………………………………</w:delText>
        </w:r>
      </w:del>
      <w:ins w:id="183" w:author="uzytkownik" w:date="2023-02-06T13:42:00Z">
        <w:r>
          <w:rPr>
            <w:rFonts w:ascii="Times New Roman" w:hAnsi="Times New Roman"/>
            <w:color w:val="auto"/>
            <w:sz w:val="24"/>
            <w:lang w:eastAsia="pl-PL"/>
          </w:rPr>
          <w:t xml:space="preserve">         </w:t>
        </w:r>
      </w:ins>
      <w:ins w:id="184" w:author="uzytkownik" w:date="2023-02-06T13:43:00Z">
        <w:r>
          <w:rPr>
            <w:rFonts w:ascii="Times New Roman" w:hAnsi="Times New Roman"/>
            <w:color w:val="auto"/>
            <w:sz w:val="24"/>
            <w:lang w:eastAsia="pl-PL"/>
          </w:rPr>
          <w:t xml:space="preserve">         </w:t>
        </w:r>
      </w:ins>
      <w:ins w:id="185" w:author="uzytkownik" w:date="2023-02-09T10:49:00Z">
        <w:r w:rsidR="001804D3">
          <w:rPr>
            <w:rFonts w:ascii="Times New Roman" w:hAnsi="Times New Roman"/>
            <w:color w:val="auto"/>
            <w:sz w:val="24"/>
            <w:lang w:eastAsia="pl-PL"/>
          </w:rPr>
          <w:t xml:space="preserve"> </w:t>
        </w:r>
      </w:ins>
      <w:ins w:id="186" w:author="uzytkownik" w:date="2023-02-06T13:42:00Z">
        <w:r>
          <w:rPr>
            <w:rFonts w:ascii="Times New Roman" w:hAnsi="Times New Roman"/>
            <w:color w:val="auto"/>
            <w:sz w:val="24"/>
            <w:lang w:eastAsia="pl-PL"/>
          </w:rPr>
          <w:t xml:space="preserve">a) </w:t>
        </w:r>
      </w:ins>
      <w:del w:id="187" w:author="uzytkownik" w:date="2023-02-06T13:41:00Z">
        <w:r w:rsidR="003F0077" w:rsidRPr="005E3918" w:rsidDel="00762564">
          <w:rPr>
            <w:rFonts w:ascii="Times New Roman" w:hAnsi="Times New Roman"/>
            <w:color w:val="000000" w:themeColor="text1"/>
            <w:kern w:val="2"/>
            <w:sz w:val="24"/>
            <w:rPrChange w:id="188" w:author="uzytkownik" w:date="2021-02-05T10:02:00Z">
              <w:rPr>
                <w:rFonts w:cs="Arial"/>
                <w:color w:val="000000" w:themeColor="text1"/>
                <w:kern w:val="2"/>
              </w:rPr>
            </w:rPrChange>
          </w:rPr>
          <w:delText>)</w:delText>
        </w:r>
      </w:del>
      <w:ins w:id="189" w:author="uzytkownik" w:date="2022-06-28T11:25:00Z">
        <w:r w:rsidR="00C47432" w:rsidRPr="00762564">
          <w:rPr>
            <w:rFonts w:ascii="Times New Roman" w:hAnsi="Times New Roman"/>
            <w:color w:val="000000" w:themeColor="text1"/>
            <w:kern w:val="2"/>
            <w:sz w:val="24"/>
          </w:rPr>
          <w:t>stawka roboczogodziny: ….…..zł/r-g,</w:t>
        </w:r>
      </w:ins>
    </w:p>
    <w:p w:rsidR="00C47432" w:rsidRPr="00762564" w:rsidRDefault="00C47432">
      <w:pPr>
        <w:pStyle w:val="Akapitzlist"/>
        <w:numPr>
          <w:ilvl w:val="0"/>
          <w:numId w:val="26"/>
        </w:numPr>
        <w:contextualSpacing/>
        <w:rPr>
          <w:ins w:id="190" w:author="uzytkownik" w:date="2022-06-28T11:25:00Z"/>
          <w:rFonts w:ascii="Times New Roman" w:hAnsi="Times New Roman"/>
          <w:color w:val="000000" w:themeColor="text1"/>
          <w:kern w:val="2"/>
          <w:sz w:val="24"/>
          <w:rPrChange w:id="191" w:author="uzytkownik" w:date="2023-02-06T13:42:00Z">
            <w:rPr>
              <w:ins w:id="192" w:author="uzytkownik" w:date="2022-06-28T11:25:00Z"/>
            </w:rPr>
          </w:rPrChange>
        </w:rPr>
        <w:pPrChange w:id="193" w:author="uzytkownik" w:date="2023-02-06T13:42:00Z">
          <w:pPr>
            <w:pStyle w:val="Akapitzlist"/>
            <w:numPr>
              <w:ilvl w:val="2"/>
              <w:numId w:val="22"/>
            </w:numPr>
            <w:ind w:left="1701" w:hanging="425"/>
            <w:contextualSpacing/>
          </w:pPr>
        </w:pPrChange>
      </w:pPr>
      <w:ins w:id="194" w:author="uzytkownik" w:date="2022-06-28T11:25:00Z">
        <w:r w:rsidRPr="00762564">
          <w:rPr>
            <w:rFonts w:ascii="Times New Roman" w:hAnsi="Times New Roman"/>
            <w:color w:val="000000" w:themeColor="text1"/>
            <w:kern w:val="2"/>
            <w:sz w:val="24"/>
            <w:rPrChange w:id="195" w:author="uzytkownik" w:date="2023-02-06T13:42:00Z">
              <w:rPr/>
            </w:rPrChange>
          </w:rPr>
          <w:t>koszty ogólne: ….…..% (od  R+S),</w:t>
        </w:r>
      </w:ins>
    </w:p>
    <w:p w:rsidR="00C47432" w:rsidRPr="00A45589" w:rsidRDefault="00C47432">
      <w:pPr>
        <w:pStyle w:val="Akapitzlist"/>
        <w:numPr>
          <w:ilvl w:val="0"/>
          <w:numId w:val="26"/>
        </w:numPr>
        <w:contextualSpacing/>
        <w:rPr>
          <w:ins w:id="196" w:author="uzytkownik" w:date="2022-06-28T11:25:00Z"/>
          <w:rFonts w:ascii="Times New Roman" w:hAnsi="Times New Roman"/>
          <w:color w:val="000000" w:themeColor="text1"/>
          <w:kern w:val="2"/>
          <w:sz w:val="24"/>
        </w:rPr>
        <w:pPrChange w:id="197" w:author="uzytkownik" w:date="2023-02-06T13:43:00Z">
          <w:pPr>
            <w:pStyle w:val="Akapitzlist"/>
            <w:numPr>
              <w:ilvl w:val="2"/>
              <w:numId w:val="22"/>
            </w:numPr>
            <w:ind w:left="1701" w:hanging="425"/>
            <w:contextualSpacing/>
          </w:pPr>
        </w:pPrChange>
      </w:pPr>
      <w:ins w:id="198" w:author="uzytkownik" w:date="2022-06-28T11:25:00Z">
        <w:r w:rsidRPr="00A45589">
          <w:rPr>
            <w:rFonts w:ascii="Times New Roman" w:hAnsi="Times New Roman"/>
            <w:color w:val="000000" w:themeColor="text1"/>
            <w:kern w:val="2"/>
            <w:sz w:val="24"/>
          </w:rPr>
          <w:t>zysk …..…. % (do R+S+KOR+KOS),</w:t>
        </w:r>
      </w:ins>
    </w:p>
    <w:p w:rsidR="00C47432" w:rsidRPr="00A45589" w:rsidRDefault="00C47432">
      <w:pPr>
        <w:pStyle w:val="Akapitzlist"/>
        <w:numPr>
          <w:ilvl w:val="0"/>
          <w:numId w:val="26"/>
        </w:numPr>
        <w:tabs>
          <w:tab w:val="left" w:pos="426"/>
          <w:tab w:val="left" w:leader="dot" w:pos="5757"/>
          <w:tab w:val="right" w:leader="dot" w:pos="9633"/>
        </w:tabs>
        <w:rPr>
          <w:ins w:id="199" w:author="uzytkownik" w:date="2022-06-28T11:25:00Z"/>
          <w:rFonts w:ascii="Times New Roman" w:hAnsi="Times New Roman"/>
          <w:color w:val="000000" w:themeColor="text1"/>
          <w:sz w:val="24"/>
        </w:rPr>
        <w:pPrChange w:id="200" w:author="uzytkownik" w:date="2023-02-06T13:43:00Z">
          <w:pPr>
            <w:pStyle w:val="Akapitzlist"/>
            <w:numPr>
              <w:ilvl w:val="2"/>
              <w:numId w:val="22"/>
            </w:numPr>
            <w:tabs>
              <w:tab w:val="left" w:pos="426"/>
              <w:tab w:val="left" w:leader="dot" w:pos="5757"/>
              <w:tab w:val="right" w:leader="dot" w:pos="9633"/>
            </w:tabs>
            <w:ind w:left="1701" w:hanging="425"/>
          </w:pPr>
        </w:pPrChange>
      </w:pPr>
      <w:ins w:id="201" w:author="uzytkownik" w:date="2022-06-28T11:25:00Z">
        <w:r w:rsidRPr="00A45589">
          <w:rPr>
            <w:rFonts w:ascii="Times New Roman" w:hAnsi="Times New Roman"/>
            <w:color w:val="000000" w:themeColor="text1"/>
            <w:kern w:val="2"/>
            <w:sz w:val="24"/>
          </w:rPr>
          <w:t>podatek VAT: ……… %.</w:t>
        </w:r>
      </w:ins>
    </w:p>
    <w:p w:rsidR="00302983" w:rsidRPr="005E3918" w:rsidDel="00616E7F" w:rsidRDefault="001804D3">
      <w:pPr>
        <w:tabs>
          <w:tab w:val="left" w:pos="426"/>
          <w:tab w:val="right" w:leader="dot" w:pos="9633"/>
        </w:tabs>
        <w:spacing w:line="276" w:lineRule="auto"/>
        <w:ind w:left="426" w:hanging="426"/>
        <w:rPr>
          <w:del w:id="202" w:author="uzytkownik" w:date="2021-04-20T09:54:00Z"/>
          <w:rFonts w:ascii="Times New Roman" w:hAnsi="Times New Roman"/>
          <w:color w:val="000000" w:themeColor="text1"/>
          <w:sz w:val="24"/>
          <w:rPrChange w:id="203" w:author="uzytkownik" w:date="2021-02-05T10:02:00Z">
            <w:rPr>
              <w:del w:id="204" w:author="uzytkownik" w:date="2021-04-20T09:54:00Z"/>
              <w:rFonts w:cs="Arial"/>
              <w:color w:val="000000" w:themeColor="text1"/>
              <w:szCs w:val="20"/>
            </w:rPr>
          </w:rPrChange>
        </w:rPr>
        <w:pPrChange w:id="205" w:author="uzytkownik" w:date="2023-02-09T10:50:00Z">
          <w:pPr>
            <w:numPr>
              <w:numId w:val="5"/>
            </w:numPr>
            <w:tabs>
              <w:tab w:val="left" w:pos="426"/>
              <w:tab w:val="num" w:pos="540"/>
              <w:tab w:val="right" w:leader="dot" w:pos="9633"/>
            </w:tabs>
            <w:ind w:left="426" w:hanging="426"/>
          </w:pPr>
        </w:pPrChange>
      </w:pPr>
      <w:ins w:id="206" w:author="uzytkownik" w:date="2023-02-09T10:50:00Z">
        <w:r>
          <w:rPr>
            <w:rFonts w:ascii="Times New Roman" w:hAnsi="Times New Roman"/>
            <w:color w:val="000000" w:themeColor="text1"/>
            <w:kern w:val="2"/>
            <w:sz w:val="24"/>
          </w:rPr>
          <w:t xml:space="preserve">2.  </w:t>
        </w:r>
      </w:ins>
      <w:del w:id="207" w:author="uzytkownik" w:date="2021-04-20T09:56:00Z">
        <w:r w:rsidR="003F0077" w:rsidRPr="005E3918" w:rsidDel="00616E7F">
          <w:rPr>
            <w:rFonts w:ascii="Times New Roman" w:hAnsi="Times New Roman"/>
            <w:color w:val="000000" w:themeColor="text1"/>
            <w:kern w:val="2"/>
            <w:sz w:val="24"/>
            <w:rPrChange w:id="208" w:author="uzytkownik" w:date="2021-02-05T10:02:00Z">
              <w:rPr>
                <w:rFonts w:cs="Arial"/>
                <w:color w:val="000000" w:themeColor="text1"/>
                <w:kern w:val="2"/>
              </w:rPr>
            </w:rPrChange>
          </w:rPr>
          <w:delText>, w tym należny podatek VAT zgodnie z obowiązującymi przepisami</w:delText>
        </w:r>
      </w:del>
      <w:del w:id="209" w:author="uzytkownik" w:date="2021-04-20T09:54:00Z">
        <w:r w:rsidR="001A4EBD" w:rsidRPr="005E3918" w:rsidDel="00616E7F">
          <w:rPr>
            <w:rFonts w:ascii="Times New Roman" w:hAnsi="Times New Roman"/>
            <w:color w:val="000000" w:themeColor="text1"/>
            <w:kern w:val="2"/>
            <w:sz w:val="24"/>
            <w:rPrChange w:id="210" w:author="uzytkownik" w:date="2021-02-05T10:02:00Z">
              <w:rPr>
                <w:rFonts w:cs="Arial"/>
                <w:color w:val="000000" w:themeColor="text1"/>
                <w:kern w:val="2"/>
              </w:rPr>
            </w:rPrChange>
          </w:rPr>
          <w:delText>.</w:delText>
        </w:r>
      </w:del>
    </w:p>
    <w:p w:rsidR="00C665E6" w:rsidRPr="005E3918" w:rsidDel="005E3918" w:rsidRDefault="00C665E6">
      <w:pPr>
        <w:tabs>
          <w:tab w:val="left" w:pos="426"/>
          <w:tab w:val="right" w:leader="dot" w:pos="9633"/>
        </w:tabs>
        <w:spacing w:line="276" w:lineRule="auto"/>
        <w:ind w:left="426" w:hanging="426"/>
        <w:rPr>
          <w:del w:id="211" w:author="uzytkownik" w:date="2021-02-05T10:10:00Z"/>
          <w:rFonts w:ascii="Times New Roman" w:hAnsi="Times New Roman"/>
          <w:color w:val="000000" w:themeColor="text1"/>
          <w:sz w:val="24"/>
          <w:lang w:eastAsia="pl-PL"/>
          <w:rPrChange w:id="212" w:author="uzytkownik" w:date="2021-02-05T10:02:00Z">
            <w:rPr>
              <w:del w:id="213" w:author="uzytkownik" w:date="2021-02-05T10:10:00Z"/>
              <w:color w:val="000000" w:themeColor="text1"/>
              <w:lang w:eastAsia="pl-PL"/>
            </w:rPr>
          </w:rPrChange>
        </w:rPr>
        <w:pPrChange w:id="214" w:author="uzytkownik" w:date="2023-02-09T10:50:00Z">
          <w:pPr>
            <w:tabs>
              <w:tab w:val="left" w:pos="426"/>
              <w:tab w:val="right" w:leader="dot" w:pos="9633"/>
            </w:tabs>
          </w:pPr>
        </w:pPrChange>
      </w:pPr>
    </w:p>
    <w:p w:rsidR="00F00D2B" w:rsidRPr="005E3918" w:rsidRDefault="00F00D2B">
      <w:pPr>
        <w:tabs>
          <w:tab w:val="left" w:pos="426"/>
          <w:tab w:val="left" w:leader="dot" w:pos="5757"/>
          <w:tab w:val="right" w:leader="dot" w:pos="9633"/>
        </w:tabs>
        <w:spacing w:line="276" w:lineRule="auto"/>
        <w:ind w:left="426" w:hanging="426"/>
        <w:rPr>
          <w:rFonts w:ascii="Times New Roman" w:hAnsi="Times New Roman"/>
          <w:b/>
          <w:color w:val="000000" w:themeColor="text1"/>
          <w:sz w:val="24"/>
          <w:rPrChange w:id="215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pPrChange w:id="216" w:author="uzytkownik" w:date="2023-02-09T10:50:00Z">
          <w:pPr>
            <w:numPr>
              <w:numId w:val="5"/>
            </w:numPr>
            <w:tabs>
              <w:tab w:val="left" w:pos="426"/>
              <w:tab w:val="num" w:pos="540"/>
              <w:tab w:val="left" w:leader="dot" w:pos="5757"/>
              <w:tab w:val="right" w:leader="dot" w:pos="9633"/>
            </w:tabs>
            <w:spacing w:line="480" w:lineRule="auto"/>
            <w:ind w:left="425" w:hanging="425"/>
          </w:pPr>
        </w:pPrChange>
      </w:pPr>
      <w:r w:rsidRPr="005E3918">
        <w:rPr>
          <w:rFonts w:ascii="Times New Roman" w:hAnsi="Times New Roman"/>
          <w:b/>
          <w:color w:val="000000" w:themeColor="text1"/>
          <w:sz w:val="24"/>
          <w:rPrChange w:id="217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Oferujemy</w:t>
      </w:r>
      <w:r w:rsidR="00E05568" w:rsidRPr="005E3918">
        <w:rPr>
          <w:rFonts w:ascii="Times New Roman" w:hAnsi="Times New Roman"/>
          <w:b/>
          <w:color w:val="000000" w:themeColor="text1"/>
          <w:sz w:val="24"/>
          <w:rPrChange w:id="218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,</w:t>
      </w:r>
      <w:r w:rsidRPr="005E3918">
        <w:rPr>
          <w:rFonts w:ascii="Times New Roman" w:hAnsi="Times New Roman"/>
          <w:b/>
          <w:color w:val="000000" w:themeColor="text1"/>
          <w:sz w:val="24"/>
          <w:rPrChange w:id="219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na </w:t>
      </w:r>
      <w:r w:rsidR="00DE431E" w:rsidRPr="005E3918">
        <w:rPr>
          <w:rFonts w:ascii="Times New Roman" w:hAnsi="Times New Roman"/>
          <w:b/>
          <w:color w:val="000000" w:themeColor="text1"/>
          <w:sz w:val="24"/>
          <w:rPrChange w:id="220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wykonane</w:t>
      </w:r>
      <w:r w:rsidR="000772C0" w:rsidRPr="005E3918">
        <w:rPr>
          <w:rFonts w:ascii="Times New Roman" w:hAnsi="Times New Roman"/>
          <w:b/>
          <w:color w:val="000000" w:themeColor="text1"/>
          <w:sz w:val="24"/>
          <w:rPrChange w:id="221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</w:t>
      </w:r>
      <w:r w:rsidR="002624BD" w:rsidRPr="005E3918">
        <w:rPr>
          <w:rFonts w:ascii="Times New Roman" w:hAnsi="Times New Roman"/>
          <w:b/>
          <w:color w:val="000000" w:themeColor="text1"/>
          <w:sz w:val="24"/>
          <w:rPrChange w:id="222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roboty budowlane </w:t>
      </w:r>
      <w:r w:rsidRPr="005E3918">
        <w:rPr>
          <w:rFonts w:ascii="Times New Roman" w:hAnsi="Times New Roman"/>
          <w:b/>
          <w:color w:val="000000" w:themeColor="text1"/>
          <w:sz w:val="24"/>
          <w:rPrChange w:id="223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okres gwarancji i</w:t>
      </w:r>
      <w:r w:rsidR="009651FE" w:rsidRPr="005E3918">
        <w:rPr>
          <w:rFonts w:ascii="Times New Roman" w:hAnsi="Times New Roman"/>
          <w:b/>
          <w:color w:val="000000" w:themeColor="text1"/>
          <w:sz w:val="24"/>
          <w:rPrChange w:id="224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 </w:t>
      </w:r>
      <w:r w:rsidRPr="005E3918">
        <w:rPr>
          <w:rFonts w:ascii="Times New Roman" w:hAnsi="Times New Roman"/>
          <w:b/>
          <w:color w:val="000000" w:themeColor="text1"/>
          <w:sz w:val="24"/>
          <w:rPrChange w:id="225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rękojmi za wady wynoszący ……….. </w:t>
      </w:r>
      <w:r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226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 xml:space="preserve">(należy wskazać w </w:t>
      </w:r>
      <w:r w:rsidR="003B134C"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227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 xml:space="preserve">miesiącach </w:t>
      </w:r>
      <w:r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228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 xml:space="preserve">oferowany </w:t>
      </w:r>
      <w:r w:rsidR="003B134C"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229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>okres gwarancji i</w:t>
      </w:r>
      <w:r w:rsidR="00F2663F"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230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> </w:t>
      </w:r>
      <w:r w:rsidR="003B134C"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231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>rękojmi za</w:t>
      </w:r>
      <w:r w:rsidR="00373C9F"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232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> </w:t>
      </w:r>
      <w:r w:rsidR="003B134C"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233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>wady</w:t>
      </w:r>
      <w:r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234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>)</w:t>
      </w:r>
      <w:r w:rsidR="003B134C" w:rsidRPr="005E3918">
        <w:rPr>
          <w:rFonts w:ascii="Times New Roman" w:hAnsi="Times New Roman"/>
          <w:b/>
          <w:color w:val="000000" w:themeColor="text1"/>
          <w:sz w:val="24"/>
          <w:lang w:eastAsia="pl-PL"/>
          <w:rPrChange w:id="235" w:author="uzytkownik" w:date="2021-02-05T10:02:00Z">
            <w:rPr>
              <w:rFonts w:cs="Arial"/>
              <w:b/>
              <w:color w:val="000000" w:themeColor="text1"/>
              <w:szCs w:val="20"/>
              <w:lang w:eastAsia="pl-PL"/>
            </w:rPr>
          </w:rPrChange>
        </w:rPr>
        <w:t xml:space="preserve"> miesięcy </w:t>
      </w:r>
      <w:r w:rsidR="003B134C" w:rsidRPr="005E3918">
        <w:rPr>
          <w:rFonts w:ascii="Times New Roman" w:hAnsi="Times New Roman"/>
          <w:b/>
          <w:color w:val="000000" w:themeColor="text1"/>
          <w:kern w:val="2"/>
          <w:sz w:val="24"/>
          <w:rPrChange w:id="236" w:author="uzytkownik" w:date="2021-02-05T10:02:00Z">
            <w:rPr>
              <w:rFonts w:cs="Arial"/>
              <w:b/>
              <w:color w:val="000000" w:themeColor="text1"/>
              <w:kern w:val="2"/>
              <w:szCs w:val="20"/>
            </w:rPr>
          </w:rPrChange>
        </w:rPr>
        <w:t xml:space="preserve">od daty końcowego odbioru </w:t>
      </w:r>
      <w:r w:rsidR="00455FD9" w:rsidRPr="005E3918">
        <w:rPr>
          <w:rFonts w:ascii="Times New Roman" w:hAnsi="Times New Roman"/>
          <w:b/>
          <w:color w:val="000000" w:themeColor="text1"/>
          <w:kern w:val="2"/>
          <w:sz w:val="24"/>
          <w:rPrChange w:id="237" w:author="uzytkownik" w:date="2021-02-05T10:02:00Z">
            <w:rPr>
              <w:rFonts w:cs="Arial"/>
              <w:b/>
              <w:color w:val="000000" w:themeColor="text1"/>
              <w:kern w:val="2"/>
              <w:szCs w:val="20"/>
            </w:rPr>
          </w:rPrChange>
        </w:rPr>
        <w:t>robót</w:t>
      </w:r>
      <w:r w:rsidR="004F1B82" w:rsidRPr="005E3918">
        <w:rPr>
          <w:rFonts w:ascii="Times New Roman" w:hAnsi="Times New Roman"/>
          <w:b/>
          <w:color w:val="000000" w:themeColor="text1"/>
          <w:kern w:val="2"/>
          <w:sz w:val="24"/>
          <w:rPrChange w:id="238" w:author="uzytkownik" w:date="2021-02-05T10:02:00Z">
            <w:rPr>
              <w:rFonts w:cs="Arial"/>
              <w:b/>
              <w:color w:val="000000" w:themeColor="text1"/>
              <w:kern w:val="2"/>
              <w:szCs w:val="20"/>
            </w:rPr>
          </w:rPrChange>
        </w:rPr>
        <w:t>.</w:t>
      </w:r>
    </w:p>
    <w:p w:rsidR="0022116E" w:rsidRPr="005E3918" w:rsidDel="005E3918" w:rsidRDefault="001804D3">
      <w:pPr>
        <w:tabs>
          <w:tab w:val="left" w:pos="426"/>
          <w:tab w:val="left" w:leader="dot" w:pos="5757"/>
          <w:tab w:val="right" w:leader="dot" w:pos="9633"/>
        </w:tabs>
        <w:spacing w:line="276" w:lineRule="auto"/>
        <w:rPr>
          <w:del w:id="239" w:author="uzytkownik" w:date="2021-02-05T10:11:00Z"/>
          <w:rFonts w:ascii="Times New Roman" w:hAnsi="Times New Roman"/>
          <w:color w:val="000000" w:themeColor="text1"/>
          <w:sz w:val="24"/>
          <w:rPrChange w:id="240" w:author="uzytkownik" w:date="2021-02-05T10:02:00Z">
            <w:rPr>
              <w:del w:id="241" w:author="uzytkownik" w:date="2021-02-05T10:11:00Z"/>
              <w:rFonts w:cs="Arial"/>
              <w:color w:val="000000" w:themeColor="text1"/>
              <w:szCs w:val="20"/>
            </w:rPr>
          </w:rPrChange>
        </w:rPr>
        <w:pPrChange w:id="242" w:author="uzytkownik" w:date="2023-02-09T10:50:00Z">
          <w:pPr>
            <w:tabs>
              <w:tab w:val="left" w:pos="426"/>
              <w:tab w:val="left" w:leader="dot" w:pos="5757"/>
              <w:tab w:val="right" w:leader="dot" w:pos="9633"/>
            </w:tabs>
            <w:ind w:left="426"/>
          </w:pPr>
        </w:pPrChange>
      </w:pPr>
      <w:ins w:id="243" w:author="uzytkownik" w:date="2023-02-09T10:50:00Z">
        <w:r>
          <w:rPr>
            <w:rFonts w:ascii="Times New Roman" w:hAnsi="Times New Roman"/>
            <w:color w:val="000000" w:themeColor="text1"/>
            <w:sz w:val="24"/>
          </w:rPr>
          <w:t xml:space="preserve">3.  </w:t>
        </w:r>
      </w:ins>
    </w:p>
    <w:p w:rsidR="00B65807" w:rsidRPr="005E3918" w:rsidRDefault="00AA5A4E">
      <w:pPr>
        <w:tabs>
          <w:tab w:val="right" w:leader="dot" w:pos="9633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  <w:rPrChange w:id="24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45" w:author="uzytkownik" w:date="2023-02-09T10:50:00Z">
          <w:pPr>
            <w:numPr>
              <w:numId w:val="5"/>
            </w:numPr>
            <w:tabs>
              <w:tab w:val="num" w:pos="360"/>
              <w:tab w:val="num" w:pos="540"/>
              <w:tab w:val="right" w:leader="dot" w:pos="9633"/>
            </w:tabs>
            <w:ind w:left="357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4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Oświadczamy, że zamówienie realizować będziemy: sami/z udziałem podwykonawcy-</w:t>
      </w:r>
      <w:ins w:id="247" w:author="uzytkownik" w:date="2023-02-09T10:50:00Z">
        <w:r w:rsidR="001804D3">
          <w:rPr>
            <w:rFonts w:ascii="Times New Roman" w:hAnsi="Times New Roman"/>
            <w:color w:val="000000" w:themeColor="text1"/>
            <w:sz w:val="24"/>
          </w:rPr>
          <w:t xml:space="preserve"> </w:t>
        </w:r>
      </w:ins>
      <w:r w:rsidRPr="005E3918">
        <w:rPr>
          <w:rFonts w:ascii="Times New Roman" w:hAnsi="Times New Roman"/>
          <w:color w:val="000000" w:themeColor="text1"/>
          <w:sz w:val="24"/>
          <w:rPrChange w:id="24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ów</w:t>
      </w:r>
      <w:r w:rsidRPr="005E3918">
        <w:rPr>
          <w:rFonts w:ascii="Times New Roman" w:hAnsi="Times New Roman"/>
          <w:b/>
          <w:color w:val="000000" w:themeColor="text1"/>
          <w:sz w:val="24"/>
          <w:rPrChange w:id="249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**</w:t>
      </w:r>
    </w:p>
    <w:p w:rsidR="00B65807" w:rsidRPr="005E3918" w:rsidRDefault="00AA5A4E">
      <w:pPr>
        <w:spacing w:line="276" w:lineRule="auto"/>
        <w:ind w:left="360"/>
        <w:rPr>
          <w:rFonts w:ascii="Times New Roman" w:hAnsi="Times New Roman"/>
          <w:color w:val="000000" w:themeColor="text1"/>
          <w:sz w:val="24"/>
          <w:rPrChange w:id="250" w:author="uzytkownik" w:date="2021-02-05T10:02:00Z">
            <w:rPr>
              <w:rFonts w:cs="Arial"/>
              <w:color w:val="000000" w:themeColor="text1"/>
              <w:sz w:val="18"/>
              <w:szCs w:val="18"/>
            </w:rPr>
          </w:rPrChange>
        </w:rPr>
        <w:pPrChange w:id="251" w:author="uzytkownik" w:date="2021-02-05T10:11:00Z">
          <w:pPr>
            <w:ind w:left="360"/>
          </w:pPr>
        </w:pPrChange>
      </w:pPr>
      <w:r w:rsidRPr="005E3918">
        <w:rPr>
          <w:rFonts w:ascii="Times New Roman" w:hAnsi="Times New Roman"/>
          <w:i/>
          <w:color w:val="000000" w:themeColor="text1"/>
          <w:sz w:val="24"/>
          <w:rPrChange w:id="252" w:author="uzytkownik" w:date="2021-02-05T10:0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5E3918">
        <w:rPr>
          <w:rFonts w:ascii="Times New Roman" w:hAnsi="Times New Roman"/>
          <w:i/>
          <w:color w:val="000000" w:themeColor="text1"/>
          <w:sz w:val="24"/>
          <w:rPrChange w:id="253" w:author="uzytkownik" w:date="2021-02-05T10:0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 xml:space="preserve"> o ile są znani</w:t>
      </w:r>
      <w:r w:rsidRPr="005E3918">
        <w:rPr>
          <w:rFonts w:ascii="Times New Roman" w:hAnsi="Times New Roman"/>
          <w:i/>
          <w:color w:val="000000" w:themeColor="text1"/>
          <w:sz w:val="24"/>
          <w:rPrChange w:id="254" w:author="uzytkownik" w:date="2021-02-05T10:0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)</w:t>
      </w:r>
    </w:p>
    <w:p w:rsidR="00DD42D6" w:rsidRPr="005E3918" w:rsidRDefault="00DD42D6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  <w:rPrChange w:id="25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56" w:author="uzytkownik" w:date="2021-02-05T10:11:00Z">
          <w:pPr>
            <w:tabs>
              <w:tab w:val="right" w:leader="dot" w:pos="9072"/>
            </w:tabs>
            <w:ind w:left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5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83030E" w:rsidRPr="005E3918" w:rsidRDefault="0083030E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  <w:rPrChange w:id="25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59" w:author="uzytkownik" w:date="2021-02-05T10:11:00Z">
          <w:pPr>
            <w:tabs>
              <w:tab w:val="right" w:leader="dot" w:pos="9072"/>
            </w:tabs>
            <w:ind w:left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6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C75A6B" w:rsidRPr="005E3918" w:rsidRDefault="001A6F01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  <w:rPrChange w:id="26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62" w:author="uzytkownik" w:date="2021-02-05T10:11:00Z">
          <w:pPr>
            <w:tabs>
              <w:tab w:val="right" w:leader="dot" w:pos="9072"/>
            </w:tabs>
            <w:ind w:left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6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936580" w:rsidRPr="005E3918" w:rsidDel="00414B71" w:rsidRDefault="001804D3">
      <w:pPr>
        <w:tabs>
          <w:tab w:val="right" w:leader="dot" w:pos="9072"/>
        </w:tabs>
        <w:spacing w:line="276" w:lineRule="auto"/>
        <w:ind w:left="426" w:hanging="426"/>
        <w:rPr>
          <w:del w:id="264" w:author="uzytkownik" w:date="2021-02-05T10:17:00Z"/>
          <w:rFonts w:ascii="Times New Roman" w:hAnsi="Times New Roman"/>
          <w:color w:val="000000" w:themeColor="text1"/>
          <w:sz w:val="24"/>
          <w:rPrChange w:id="265" w:author="uzytkownik" w:date="2021-02-05T10:02:00Z">
            <w:rPr>
              <w:del w:id="266" w:author="uzytkownik" w:date="2021-02-05T10:17:00Z"/>
              <w:rFonts w:cs="Arial"/>
              <w:color w:val="000000" w:themeColor="text1"/>
              <w:szCs w:val="20"/>
            </w:rPr>
          </w:rPrChange>
        </w:rPr>
        <w:pPrChange w:id="267" w:author="uzytkownik" w:date="2023-02-09T10:50:00Z">
          <w:pPr>
            <w:tabs>
              <w:tab w:val="right" w:leader="dot" w:pos="9072"/>
            </w:tabs>
            <w:ind w:left="357"/>
          </w:pPr>
        </w:pPrChange>
      </w:pPr>
      <w:ins w:id="268" w:author="uzytkownik" w:date="2023-02-09T10:50:00Z">
        <w:r>
          <w:rPr>
            <w:rFonts w:ascii="Times New Roman" w:hAnsi="Times New Roman"/>
            <w:color w:val="000000" w:themeColor="text1"/>
            <w:sz w:val="24"/>
          </w:rPr>
          <w:t xml:space="preserve">4. </w:t>
        </w:r>
      </w:ins>
      <w:ins w:id="269" w:author="uzytkownik" w:date="2023-02-09T10:51:00Z">
        <w:r>
          <w:rPr>
            <w:rFonts w:ascii="Times New Roman" w:hAnsi="Times New Roman"/>
            <w:color w:val="000000" w:themeColor="text1"/>
            <w:sz w:val="24"/>
          </w:rPr>
          <w:t xml:space="preserve"> </w:t>
        </w:r>
      </w:ins>
      <w:del w:id="270" w:author="uzytkownik" w:date="2021-02-05T10:17:00Z">
        <w:r w:rsidR="001A6F01" w:rsidRPr="005E3918" w:rsidDel="00414B71">
          <w:rPr>
            <w:rFonts w:ascii="Times New Roman" w:hAnsi="Times New Roman"/>
            <w:color w:val="000000" w:themeColor="text1"/>
            <w:sz w:val="24"/>
            <w:rPrChange w:id="271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3F0077" w:rsidRPr="005E3918" w:rsidDel="005E3918" w:rsidRDefault="003F0077">
      <w:pPr>
        <w:tabs>
          <w:tab w:val="right" w:leader="dot" w:pos="9072"/>
        </w:tabs>
        <w:spacing w:line="276" w:lineRule="auto"/>
        <w:ind w:left="426" w:hanging="426"/>
        <w:rPr>
          <w:del w:id="272" w:author="uzytkownik" w:date="2021-02-05T10:10:00Z"/>
          <w:rFonts w:ascii="Times New Roman" w:hAnsi="Times New Roman"/>
          <w:color w:val="000000" w:themeColor="text1"/>
          <w:sz w:val="24"/>
          <w:rPrChange w:id="273" w:author="uzytkownik" w:date="2021-02-05T10:02:00Z">
            <w:rPr>
              <w:del w:id="274" w:author="uzytkownik" w:date="2021-02-05T10:10:00Z"/>
              <w:rFonts w:cs="Arial"/>
              <w:color w:val="000000" w:themeColor="text1"/>
              <w:szCs w:val="20"/>
            </w:rPr>
          </w:rPrChange>
        </w:rPr>
        <w:pPrChange w:id="275" w:author="uzytkownik" w:date="2023-02-09T10:50:00Z">
          <w:pPr>
            <w:tabs>
              <w:tab w:val="right" w:leader="dot" w:pos="9633"/>
            </w:tabs>
            <w:ind w:left="357"/>
          </w:pPr>
        </w:pPrChange>
      </w:pPr>
    </w:p>
    <w:p w:rsidR="003F0077" w:rsidRPr="005E3918" w:rsidDel="005E3918" w:rsidRDefault="003F0077">
      <w:pPr>
        <w:tabs>
          <w:tab w:val="right" w:leader="dot" w:pos="9633"/>
        </w:tabs>
        <w:spacing w:line="276" w:lineRule="auto"/>
        <w:ind w:left="426" w:hanging="426"/>
        <w:rPr>
          <w:del w:id="276" w:author="uzytkownik" w:date="2021-02-05T10:10:00Z"/>
          <w:rFonts w:ascii="Times New Roman" w:hAnsi="Times New Roman"/>
          <w:color w:val="000000" w:themeColor="text1"/>
          <w:sz w:val="24"/>
          <w:rPrChange w:id="277" w:author="uzytkownik" w:date="2021-02-05T10:02:00Z">
            <w:rPr>
              <w:del w:id="278" w:author="uzytkownik" w:date="2021-02-05T10:10:00Z"/>
              <w:rFonts w:cs="Arial"/>
              <w:color w:val="000000" w:themeColor="text1"/>
              <w:szCs w:val="20"/>
            </w:rPr>
          </w:rPrChange>
        </w:rPr>
        <w:pPrChange w:id="279" w:author="uzytkownik" w:date="2023-02-09T10:50:00Z">
          <w:pPr>
            <w:tabs>
              <w:tab w:val="right" w:leader="dot" w:pos="9633"/>
            </w:tabs>
            <w:ind w:left="357"/>
          </w:pPr>
        </w:pPrChange>
      </w:pPr>
    </w:p>
    <w:p w:rsidR="00F51262" w:rsidRPr="005E3918" w:rsidRDefault="00F51262">
      <w:pPr>
        <w:tabs>
          <w:tab w:val="right" w:leader="dot" w:pos="9633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  <w:rPrChange w:id="28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81" w:author="uzytkownik" w:date="2023-02-09T10:50:00Z">
          <w:pPr>
            <w:numPr>
              <w:numId w:val="5"/>
            </w:numPr>
            <w:tabs>
              <w:tab w:val="num" w:pos="360"/>
              <w:tab w:val="num" w:pos="540"/>
              <w:tab w:val="right" w:leader="dot" w:pos="9633"/>
            </w:tabs>
            <w:ind w:left="357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8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Składając ofertę oświadczamy, że:</w:t>
      </w:r>
    </w:p>
    <w:p w:rsidR="00B65807" w:rsidRPr="005E3918" w:rsidRDefault="003F2E68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  <w:rPrChange w:id="28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84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8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zapoznaliśmy się i w pełni oraz bez żadnych zastrzeżeń akceptujemy treść Specyfikacji Warunków Zamówienia, zwanej w dalszej treści S</w:t>
      </w:r>
      <w:del w:id="286" w:author="uzytkownik" w:date="2021-02-05T10:12:00Z">
        <w:r w:rsidRPr="005E3918" w:rsidDel="005E3918">
          <w:rPr>
            <w:rFonts w:ascii="Times New Roman" w:hAnsi="Times New Roman"/>
            <w:color w:val="000000" w:themeColor="text1"/>
            <w:sz w:val="24"/>
            <w:rPrChange w:id="287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>I</w:delText>
        </w:r>
      </w:del>
      <w:r w:rsidRPr="005E3918">
        <w:rPr>
          <w:rFonts w:ascii="Times New Roman" w:hAnsi="Times New Roman"/>
          <w:color w:val="000000" w:themeColor="text1"/>
          <w:sz w:val="24"/>
          <w:rPrChange w:id="28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WZ wraz </w:t>
      </w:r>
      <w:ins w:id="289" w:author="uzytkownik" w:date="2021-02-05T10:12:00Z">
        <w:r w:rsidR="00D34406">
          <w:rPr>
            <w:rFonts w:ascii="Times New Roman" w:hAnsi="Times New Roman"/>
            <w:color w:val="000000" w:themeColor="text1"/>
            <w:sz w:val="24"/>
          </w:rPr>
          <w:t xml:space="preserve">                                  </w:t>
        </w:r>
      </w:ins>
      <w:r w:rsidRPr="005E3918">
        <w:rPr>
          <w:rFonts w:ascii="Times New Roman" w:hAnsi="Times New Roman"/>
          <w:color w:val="000000" w:themeColor="text1"/>
          <w:sz w:val="24"/>
          <w:rPrChange w:id="29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z załącznikami, z wyjaśnieniami i zmianami,</w:t>
      </w:r>
    </w:p>
    <w:p w:rsidR="00B65807" w:rsidRPr="005E3918" w:rsidRDefault="003F2E68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  <w:rPrChange w:id="29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92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9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oferujemy wykonanie przedmiotu zamówienia zgodnie z warunkami zapisanymi w SWZ i załącznikach do S</w:t>
      </w:r>
      <w:del w:id="294" w:author="uzytkownik" w:date="2021-02-05T10:12:00Z">
        <w:r w:rsidRPr="005E3918" w:rsidDel="005E3918">
          <w:rPr>
            <w:rFonts w:ascii="Times New Roman" w:hAnsi="Times New Roman"/>
            <w:color w:val="000000" w:themeColor="text1"/>
            <w:sz w:val="24"/>
            <w:rPrChange w:id="295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>I</w:delText>
        </w:r>
      </w:del>
      <w:r w:rsidRPr="005E3918">
        <w:rPr>
          <w:rFonts w:ascii="Times New Roman" w:hAnsi="Times New Roman"/>
          <w:color w:val="000000" w:themeColor="text1"/>
          <w:sz w:val="24"/>
          <w:rPrChange w:id="29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WZ,</w:t>
      </w:r>
    </w:p>
    <w:p w:rsidR="00B65807" w:rsidRPr="005E3918" w:rsidRDefault="003F2E68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  <w:rPrChange w:id="29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98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9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 pełni i bez żadnych zastrzeżeń akceptujemy warunki um</w:t>
      </w:r>
      <w:r w:rsidR="000007BF" w:rsidRPr="005E3918">
        <w:rPr>
          <w:rFonts w:ascii="Times New Roman" w:hAnsi="Times New Roman"/>
          <w:color w:val="000000" w:themeColor="text1"/>
          <w:sz w:val="24"/>
          <w:rPrChange w:id="30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ów</w:t>
      </w:r>
      <w:r w:rsidRPr="005E3918">
        <w:rPr>
          <w:rFonts w:ascii="Times New Roman" w:hAnsi="Times New Roman"/>
          <w:color w:val="000000" w:themeColor="text1"/>
          <w:sz w:val="24"/>
          <w:rPrChange w:id="30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na wykonanie zamówienia zapisane w SWZ wraz z załącznikami i w przypadku wyboru naszej oferty zobowiązujemy się</w:t>
      </w:r>
      <w:r w:rsidR="007048D6" w:rsidRPr="005E3918">
        <w:rPr>
          <w:rFonts w:ascii="Times New Roman" w:hAnsi="Times New Roman"/>
          <w:color w:val="000000" w:themeColor="text1"/>
          <w:sz w:val="24"/>
          <w:rPrChange w:id="30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5E3918">
        <w:rPr>
          <w:rFonts w:ascii="Times New Roman" w:hAnsi="Times New Roman"/>
          <w:color w:val="000000" w:themeColor="text1"/>
          <w:sz w:val="24"/>
          <w:rPrChange w:id="30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do zawarcia um</w:t>
      </w:r>
      <w:r w:rsidR="000007BF" w:rsidRPr="005E3918">
        <w:rPr>
          <w:rFonts w:ascii="Times New Roman" w:hAnsi="Times New Roman"/>
          <w:color w:val="000000" w:themeColor="text1"/>
          <w:sz w:val="24"/>
          <w:rPrChange w:id="30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ów</w:t>
      </w:r>
      <w:r w:rsidRPr="005E3918">
        <w:rPr>
          <w:rFonts w:ascii="Times New Roman" w:hAnsi="Times New Roman"/>
          <w:color w:val="000000" w:themeColor="text1"/>
          <w:sz w:val="24"/>
          <w:rPrChange w:id="30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na proponowanych w ni</w:t>
      </w:r>
      <w:r w:rsidR="000007BF" w:rsidRPr="005E3918">
        <w:rPr>
          <w:rFonts w:ascii="Times New Roman" w:hAnsi="Times New Roman"/>
          <w:color w:val="000000" w:themeColor="text1"/>
          <w:sz w:val="24"/>
          <w:rPrChange w:id="30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ch</w:t>
      </w:r>
      <w:r w:rsidRPr="005E3918">
        <w:rPr>
          <w:rFonts w:ascii="Times New Roman" w:hAnsi="Times New Roman"/>
          <w:color w:val="000000" w:themeColor="text1"/>
          <w:sz w:val="24"/>
          <w:rPrChange w:id="30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warunkach, </w:t>
      </w:r>
      <w:ins w:id="308" w:author="uzytkownik" w:date="2021-02-05T10:12:00Z">
        <w:r w:rsidR="00D34406">
          <w:rPr>
            <w:rFonts w:ascii="Times New Roman" w:hAnsi="Times New Roman"/>
            <w:color w:val="000000" w:themeColor="text1"/>
            <w:sz w:val="24"/>
          </w:rPr>
          <w:t xml:space="preserve">     </w:t>
        </w:r>
      </w:ins>
      <w:r w:rsidRPr="005E3918">
        <w:rPr>
          <w:rFonts w:ascii="Times New Roman" w:hAnsi="Times New Roman"/>
          <w:color w:val="000000" w:themeColor="text1"/>
          <w:sz w:val="24"/>
          <w:rPrChange w:id="30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 miejscu i terminie wskazanym przez Zamawiającego,</w:t>
      </w:r>
    </w:p>
    <w:p w:rsidR="00B65807" w:rsidRPr="005E3918" w:rsidRDefault="003F2E68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  <w:rPrChange w:id="31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311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31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:rsidR="00B65807" w:rsidRPr="005E3918" w:rsidRDefault="003A6BB3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  <w:rPrChange w:id="31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314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31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we wskaza</w:t>
      </w:r>
      <w:r w:rsidR="000007BF" w:rsidRPr="005E3918">
        <w:rPr>
          <w:rFonts w:ascii="Times New Roman" w:hAnsi="Times New Roman"/>
          <w:color w:val="000000" w:themeColor="text1"/>
          <w:sz w:val="24"/>
          <w:rPrChange w:id="31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n</w:t>
      </w:r>
      <w:r w:rsidR="00DE431E" w:rsidRPr="005E3918">
        <w:rPr>
          <w:rFonts w:ascii="Times New Roman" w:hAnsi="Times New Roman"/>
          <w:color w:val="000000" w:themeColor="text1"/>
          <w:sz w:val="24"/>
          <w:rPrChange w:id="31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ej</w:t>
      </w:r>
      <w:r w:rsidR="001A4EBD" w:rsidRPr="005E3918">
        <w:rPr>
          <w:rFonts w:ascii="Times New Roman" w:hAnsi="Times New Roman"/>
          <w:color w:val="000000" w:themeColor="text1"/>
          <w:sz w:val="24"/>
          <w:rPrChange w:id="31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Pr="005E3918">
        <w:rPr>
          <w:rFonts w:ascii="Times New Roman" w:hAnsi="Times New Roman"/>
          <w:color w:val="000000" w:themeColor="text1"/>
          <w:sz w:val="24"/>
          <w:rPrChange w:id="31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powyżej </w:t>
      </w:r>
      <w:r w:rsidR="00DD42D6" w:rsidRPr="005E3918">
        <w:rPr>
          <w:rFonts w:ascii="Times New Roman" w:hAnsi="Times New Roman"/>
          <w:b/>
          <w:color w:val="000000" w:themeColor="text1"/>
          <w:sz w:val="24"/>
          <w:rPrChange w:id="320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Cenie </w:t>
      </w:r>
      <w:r w:rsidR="00C76753" w:rsidRPr="005E3918">
        <w:rPr>
          <w:rFonts w:ascii="Times New Roman" w:hAnsi="Times New Roman"/>
          <w:b/>
          <w:color w:val="000000" w:themeColor="text1"/>
          <w:sz w:val="24"/>
          <w:rPrChange w:id="321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brutto oferty</w:t>
      </w:r>
      <w:r w:rsidR="001A4EBD" w:rsidRPr="005E3918">
        <w:rPr>
          <w:rFonts w:ascii="Times New Roman" w:hAnsi="Times New Roman"/>
          <w:b/>
          <w:color w:val="000000" w:themeColor="text1"/>
          <w:sz w:val="24"/>
          <w:rPrChange w:id="322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</w:t>
      </w:r>
      <w:r w:rsidRPr="005E3918">
        <w:rPr>
          <w:rFonts w:ascii="Times New Roman" w:eastAsia="MS Mincho" w:hAnsi="Times New Roman"/>
          <w:color w:val="000000" w:themeColor="text1"/>
          <w:sz w:val="24"/>
          <w:rPrChange w:id="323" w:author="uzytkownik" w:date="2021-02-05T10:02:00Z">
            <w:rPr>
              <w:rFonts w:eastAsia="MS Mincho" w:cs="Arial"/>
              <w:color w:val="000000" w:themeColor="text1"/>
              <w:szCs w:val="20"/>
            </w:rPr>
          </w:rPrChange>
        </w:rPr>
        <w:t xml:space="preserve">uwzględniliśmy wszystkie </w:t>
      </w:r>
      <w:r w:rsidRPr="005E3918">
        <w:rPr>
          <w:rFonts w:ascii="Times New Roman" w:hAnsi="Times New Roman"/>
          <w:color w:val="000000" w:themeColor="text1"/>
          <w:sz w:val="24"/>
          <w:rPrChange w:id="32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koszty bezpośrednie i pośrednie, jakie uważamy za niezbędne do</w:t>
      </w:r>
      <w:r w:rsidR="00E21AAE" w:rsidRPr="005E3918">
        <w:rPr>
          <w:rFonts w:ascii="Times New Roman" w:hAnsi="Times New Roman"/>
          <w:color w:val="000000" w:themeColor="text1"/>
          <w:sz w:val="24"/>
          <w:rPrChange w:id="32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5E3918">
        <w:rPr>
          <w:rFonts w:ascii="Times New Roman" w:hAnsi="Times New Roman"/>
          <w:color w:val="000000" w:themeColor="text1"/>
          <w:sz w:val="24"/>
          <w:rPrChange w:id="32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poniesienia dla</w:t>
      </w:r>
      <w:r w:rsidR="00EC4757" w:rsidRPr="005E3918">
        <w:rPr>
          <w:rFonts w:ascii="Times New Roman" w:hAnsi="Times New Roman"/>
          <w:color w:val="000000" w:themeColor="text1"/>
          <w:sz w:val="24"/>
          <w:rPrChange w:id="32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5E3918">
        <w:rPr>
          <w:rFonts w:ascii="Times New Roman" w:hAnsi="Times New Roman"/>
          <w:color w:val="000000" w:themeColor="text1"/>
          <w:sz w:val="24"/>
          <w:rPrChange w:id="32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5E3918">
        <w:rPr>
          <w:rFonts w:ascii="Times New Roman" w:eastAsia="MS Mincho" w:hAnsi="Times New Roman"/>
          <w:color w:val="000000" w:themeColor="text1"/>
          <w:sz w:val="24"/>
          <w:rPrChange w:id="329" w:author="uzytkownik" w:date="2021-02-05T10:02:00Z">
            <w:rPr>
              <w:rFonts w:eastAsia="MS Mincho" w:cs="Arial"/>
              <w:color w:val="000000" w:themeColor="text1"/>
              <w:szCs w:val="20"/>
            </w:rPr>
          </w:rPrChange>
        </w:rPr>
        <w:t>W </w:t>
      </w:r>
      <w:r w:rsidR="00DD42D6" w:rsidRPr="005E3918">
        <w:rPr>
          <w:rFonts w:ascii="Times New Roman" w:eastAsia="MS Mincho" w:hAnsi="Times New Roman"/>
          <w:b/>
          <w:color w:val="000000" w:themeColor="text1"/>
          <w:sz w:val="24"/>
          <w:rPrChange w:id="330" w:author="uzytkownik" w:date="2021-02-05T10:02:00Z">
            <w:rPr>
              <w:rFonts w:eastAsia="MS Mincho" w:cs="Arial"/>
              <w:b/>
              <w:color w:val="000000" w:themeColor="text1"/>
              <w:szCs w:val="20"/>
            </w:rPr>
          </w:rPrChange>
        </w:rPr>
        <w:t>Cenie brutto</w:t>
      </w:r>
      <w:r w:rsidR="00C76753" w:rsidRPr="005E3918">
        <w:rPr>
          <w:rFonts w:ascii="Times New Roman" w:eastAsia="MS Mincho" w:hAnsi="Times New Roman"/>
          <w:b/>
          <w:color w:val="000000" w:themeColor="text1"/>
          <w:sz w:val="24"/>
          <w:rPrChange w:id="331" w:author="uzytkownik" w:date="2021-02-05T10:02:00Z">
            <w:rPr>
              <w:rFonts w:eastAsia="MS Mincho" w:cs="Arial"/>
              <w:b/>
              <w:color w:val="000000" w:themeColor="text1"/>
              <w:szCs w:val="20"/>
            </w:rPr>
          </w:rPrChange>
        </w:rPr>
        <w:t xml:space="preserve"> oferty</w:t>
      </w:r>
      <w:r w:rsidR="001A4EBD" w:rsidRPr="005E3918">
        <w:rPr>
          <w:rFonts w:ascii="Times New Roman" w:eastAsia="MS Mincho" w:hAnsi="Times New Roman"/>
          <w:b/>
          <w:color w:val="000000" w:themeColor="text1"/>
          <w:sz w:val="24"/>
          <w:rPrChange w:id="332" w:author="uzytkownik" w:date="2021-02-05T10:02:00Z">
            <w:rPr>
              <w:rFonts w:eastAsia="MS Mincho" w:cs="Arial"/>
              <w:b/>
              <w:color w:val="000000" w:themeColor="text1"/>
              <w:szCs w:val="20"/>
            </w:rPr>
          </w:rPrChange>
        </w:rPr>
        <w:t xml:space="preserve"> </w:t>
      </w:r>
      <w:r w:rsidRPr="005E3918">
        <w:rPr>
          <w:rFonts w:ascii="Times New Roman" w:hAnsi="Times New Roman"/>
          <w:color w:val="000000" w:themeColor="text1"/>
          <w:sz w:val="24"/>
          <w:rPrChange w:id="33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uwzględniliśmy wszystkie posiadane informacje o przedmiocie zamówienia, a szczególnie informacje, wymagania i warunki podane przez Zamawiającego w SWZ i załącznikach do SWZ</w:t>
      </w:r>
      <w:r w:rsidR="001A4EBD" w:rsidRPr="005E3918">
        <w:rPr>
          <w:rFonts w:ascii="Times New Roman" w:hAnsi="Times New Roman"/>
          <w:color w:val="000000" w:themeColor="text1"/>
          <w:sz w:val="24"/>
          <w:rPrChange w:id="33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,</w:t>
      </w:r>
    </w:p>
    <w:p w:rsidR="00B65807" w:rsidRPr="005E3918" w:rsidRDefault="006229E3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  <w:rPrChange w:id="33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336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eastAsia="MS Mincho" w:hAnsi="Times New Roman"/>
          <w:color w:val="000000" w:themeColor="text1"/>
          <w:sz w:val="24"/>
          <w:rPrChange w:id="337" w:author="uzytkownik" w:date="2021-02-05T10:02:00Z">
            <w:rPr>
              <w:rFonts w:eastAsia="MS Mincho" w:cs="Arial"/>
              <w:color w:val="000000" w:themeColor="text1"/>
              <w:szCs w:val="20"/>
            </w:rPr>
          </w:rPrChange>
        </w:rPr>
        <w:t>podan</w:t>
      </w:r>
      <w:r w:rsidR="00DE431E" w:rsidRPr="005E3918">
        <w:rPr>
          <w:rFonts w:ascii="Times New Roman" w:eastAsia="MS Mincho" w:hAnsi="Times New Roman"/>
          <w:color w:val="000000" w:themeColor="text1"/>
          <w:sz w:val="24"/>
          <w:rPrChange w:id="338" w:author="uzytkownik" w:date="2021-02-05T10:02:00Z">
            <w:rPr>
              <w:rFonts w:eastAsia="MS Mincho" w:cs="Arial"/>
              <w:color w:val="000000" w:themeColor="text1"/>
              <w:szCs w:val="20"/>
            </w:rPr>
          </w:rPrChange>
        </w:rPr>
        <w:t>a</w:t>
      </w:r>
      <w:r w:rsidR="00D71216" w:rsidRPr="005E3918">
        <w:rPr>
          <w:rFonts w:ascii="Times New Roman" w:eastAsia="MS Mincho" w:hAnsi="Times New Roman"/>
          <w:color w:val="000000" w:themeColor="text1"/>
          <w:sz w:val="24"/>
          <w:rPrChange w:id="339" w:author="uzytkownik" w:date="2021-02-05T10:02:00Z">
            <w:rPr>
              <w:rFonts w:eastAsia="MS Mincho" w:cs="Arial"/>
              <w:color w:val="000000" w:themeColor="text1"/>
              <w:szCs w:val="20"/>
            </w:rPr>
          </w:rPrChange>
        </w:rPr>
        <w:t xml:space="preserve"> przez nas</w:t>
      </w:r>
      <w:r w:rsidR="001A4EBD" w:rsidRPr="005E3918">
        <w:rPr>
          <w:rFonts w:ascii="Times New Roman" w:eastAsia="MS Mincho" w:hAnsi="Times New Roman"/>
          <w:color w:val="000000" w:themeColor="text1"/>
          <w:sz w:val="24"/>
          <w:rPrChange w:id="340" w:author="uzytkownik" w:date="2021-02-05T10:02:00Z">
            <w:rPr>
              <w:rFonts w:eastAsia="MS Mincho" w:cs="Arial"/>
              <w:color w:val="000000" w:themeColor="text1"/>
              <w:szCs w:val="20"/>
            </w:rPr>
          </w:rPrChange>
        </w:rPr>
        <w:t xml:space="preserve"> </w:t>
      </w:r>
      <w:r w:rsidRPr="005E3918">
        <w:rPr>
          <w:rFonts w:ascii="Times New Roman" w:eastAsia="MS Mincho" w:hAnsi="Times New Roman"/>
          <w:b/>
          <w:color w:val="000000" w:themeColor="text1"/>
          <w:sz w:val="24"/>
          <w:rPrChange w:id="341" w:author="uzytkownik" w:date="2021-02-05T10:02:00Z">
            <w:rPr>
              <w:rFonts w:eastAsia="MS Mincho" w:cs="Arial"/>
              <w:b/>
              <w:color w:val="000000" w:themeColor="text1"/>
              <w:szCs w:val="20"/>
            </w:rPr>
          </w:rPrChange>
        </w:rPr>
        <w:t>Cen</w:t>
      </w:r>
      <w:r w:rsidR="007B5AC0" w:rsidRPr="005E3918">
        <w:rPr>
          <w:rFonts w:ascii="Times New Roman" w:eastAsia="MS Mincho" w:hAnsi="Times New Roman"/>
          <w:b/>
          <w:color w:val="000000" w:themeColor="text1"/>
          <w:sz w:val="24"/>
          <w:rPrChange w:id="342" w:author="uzytkownik" w:date="2021-02-05T10:02:00Z">
            <w:rPr>
              <w:rFonts w:eastAsia="MS Mincho" w:cs="Arial"/>
              <w:b/>
              <w:color w:val="000000" w:themeColor="text1"/>
              <w:szCs w:val="20"/>
            </w:rPr>
          </w:rPrChange>
        </w:rPr>
        <w:t>a</w:t>
      </w:r>
      <w:r w:rsidR="007C59C0" w:rsidRPr="005E3918">
        <w:rPr>
          <w:rFonts w:ascii="Times New Roman" w:eastAsia="MS Mincho" w:hAnsi="Times New Roman"/>
          <w:b/>
          <w:color w:val="000000" w:themeColor="text1"/>
          <w:sz w:val="24"/>
          <w:rPrChange w:id="343" w:author="uzytkownik" w:date="2021-02-05T10:02:00Z">
            <w:rPr>
              <w:rFonts w:eastAsia="MS Mincho" w:cs="Arial"/>
              <w:b/>
              <w:color w:val="000000" w:themeColor="text1"/>
              <w:szCs w:val="20"/>
            </w:rPr>
          </w:rPrChange>
        </w:rPr>
        <w:t xml:space="preserve"> </w:t>
      </w:r>
      <w:r w:rsidR="00D71216" w:rsidRPr="005E3918">
        <w:rPr>
          <w:rFonts w:ascii="Times New Roman" w:hAnsi="Times New Roman"/>
          <w:b/>
          <w:color w:val="000000" w:themeColor="text1"/>
          <w:sz w:val="24"/>
          <w:rPrChange w:id="344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brutto</w:t>
      </w:r>
      <w:r w:rsidR="00C76753" w:rsidRPr="005E3918">
        <w:rPr>
          <w:rFonts w:ascii="Times New Roman" w:hAnsi="Times New Roman"/>
          <w:b/>
          <w:color w:val="000000" w:themeColor="text1"/>
          <w:sz w:val="24"/>
          <w:rPrChange w:id="345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oferty</w:t>
      </w:r>
      <w:r w:rsidR="001A4EBD" w:rsidRPr="005E3918">
        <w:rPr>
          <w:rFonts w:ascii="Times New Roman" w:hAnsi="Times New Roman"/>
          <w:b/>
          <w:color w:val="000000" w:themeColor="text1"/>
          <w:sz w:val="24"/>
          <w:rPrChange w:id="346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</w:t>
      </w:r>
      <w:r w:rsidR="00D71216" w:rsidRPr="005E3918">
        <w:rPr>
          <w:rFonts w:ascii="Times New Roman" w:hAnsi="Times New Roman"/>
          <w:color w:val="000000" w:themeColor="text1"/>
          <w:sz w:val="24"/>
          <w:rPrChange w:id="34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będ</w:t>
      </w:r>
      <w:r w:rsidR="00DE431E" w:rsidRPr="005E3918">
        <w:rPr>
          <w:rFonts w:ascii="Times New Roman" w:hAnsi="Times New Roman"/>
          <w:color w:val="000000" w:themeColor="text1"/>
          <w:sz w:val="24"/>
          <w:rPrChange w:id="34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zie</w:t>
      </w:r>
      <w:r w:rsidR="00D71216" w:rsidRPr="005E3918">
        <w:rPr>
          <w:rFonts w:ascii="Times New Roman" w:hAnsi="Times New Roman"/>
          <w:color w:val="000000" w:themeColor="text1"/>
          <w:sz w:val="24"/>
          <w:rPrChange w:id="34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stał</w:t>
      </w:r>
      <w:r w:rsidR="00DE431E" w:rsidRPr="005E3918">
        <w:rPr>
          <w:rFonts w:ascii="Times New Roman" w:hAnsi="Times New Roman"/>
          <w:color w:val="000000" w:themeColor="text1"/>
          <w:sz w:val="24"/>
          <w:rPrChange w:id="35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a</w:t>
      </w:r>
      <w:r w:rsidR="00D71216" w:rsidRPr="005E3918">
        <w:rPr>
          <w:rFonts w:ascii="Times New Roman" w:hAnsi="Times New Roman"/>
          <w:color w:val="000000" w:themeColor="text1"/>
          <w:sz w:val="24"/>
          <w:rPrChange w:id="35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tzn.</w:t>
      </w:r>
      <w:r w:rsidR="00C426AF" w:rsidRPr="005E3918">
        <w:rPr>
          <w:rFonts w:ascii="Times New Roman" w:hAnsi="Times New Roman"/>
          <w:color w:val="000000" w:themeColor="text1"/>
          <w:sz w:val="24"/>
          <w:rPrChange w:id="35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D71216" w:rsidRPr="005E3918">
        <w:rPr>
          <w:rFonts w:ascii="Times New Roman" w:hAnsi="Times New Roman"/>
          <w:color w:val="000000" w:themeColor="text1"/>
          <w:sz w:val="24"/>
          <w:rPrChange w:id="35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nie ulegn</w:t>
      </w:r>
      <w:r w:rsidR="00DE431E" w:rsidRPr="005E3918">
        <w:rPr>
          <w:rFonts w:ascii="Times New Roman" w:hAnsi="Times New Roman"/>
          <w:color w:val="000000" w:themeColor="text1"/>
          <w:sz w:val="24"/>
          <w:rPrChange w:id="35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ie</w:t>
      </w:r>
      <w:r w:rsidR="00D71216" w:rsidRPr="005E3918">
        <w:rPr>
          <w:rFonts w:ascii="Times New Roman" w:hAnsi="Times New Roman"/>
          <w:color w:val="000000" w:themeColor="text1"/>
          <w:sz w:val="24"/>
          <w:rPrChange w:id="35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zmianie przez cały okres realizacji (wykonywania) przedmiotu zamówienia</w:t>
      </w:r>
      <w:r w:rsidR="004A3B5B" w:rsidRPr="005E3918">
        <w:rPr>
          <w:rFonts w:ascii="Times New Roman" w:hAnsi="Times New Roman"/>
          <w:color w:val="000000" w:themeColor="text1"/>
          <w:sz w:val="24"/>
          <w:rPrChange w:id="35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,</w:t>
      </w:r>
    </w:p>
    <w:p w:rsidR="00B65807" w:rsidRPr="005E3918" w:rsidRDefault="00B65807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  <w:rPrChange w:id="35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358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35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lastRenderedPageBreak/>
        <w:t xml:space="preserve">akceptujemy </w:t>
      </w:r>
      <w:r w:rsidR="00F34B25" w:rsidRPr="005E3918">
        <w:rPr>
          <w:rFonts w:ascii="Times New Roman" w:hAnsi="Times New Roman"/>
          <w:color w:val="000000" w:themeColor="text1"/>
          <w:sz w:val="24"/>
          <w:rPrChange w:id="36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3</w:t>
      </w:r>
      <w:r w:rsidRPr="005E3918">
        <w:rPr>
          <w:rFonts w:ascii="Times New Roman" w:hAnsi="Times New Roman"/>
          <w:color w:val="000000" w:themeColor="text1"/>
          <w:sz w:val="24"/>
          <w:rPrChange w:id="36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0 dniowy termin związania ofertą, bieg terminu związania ofertą rozpoczyna się</w:t>
      </w:r>
      <w:r w:rsidR="00335349" w:rsidRPr="005E3918">
        <w:rPr>
          <w:rFonts w:ascii="Times New Roman" w:hAnsi="Times New Roman"/>
          <w:color w:val="000000" w:themeColor="text1"/>
          <w:sz w:val="24"/>
          <w:rPrChange w:id="36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5E3918">
        <w:rPr>
          <w:rFonts w:ascii="Times New Roman" w:hAnsi="Times New Roman"/>
          <w:color w:val="000000" w:themeColor="text1"/>
          <w:sz w:val="24"/>
          <w:rPrChange w:id="36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wraz z</w:t>
      </w:r>
      <w:r w:rsidR="008F2341" w:rsidRPr="005E3918">
        <w:rPr>
          <w:rFonts w:ascii="Times New Roman" w:hAnsi="Times New Roman"/>
          <w:color w:val="000000" w:themeColor="text1"/>
          <w:sz w:val="24"/>
          <w:rPrChange w:id="36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1A4CCF" w:rsidRPr="005E3918">
        <w:rPr>
          <w:rFonts w:ascii="Times New Roman" w:hAnsi="Times New Roman"/>
          <w:color w:val="000000" w:themeColor="text1"/>
          <w:sz w:val="24"/>
          <w:rPrChange w:id="36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upływem terminu składania ofert</w:t>
      </w:r>
      <w:r w:rsidR="004A3B5B" w:rsidRPr="005E3918">
        <w:rPr>
          <w:rFonts w:ascii="Times New Roman" w:hAnsi="Times New Roman"/>
          <w:color w:val="000000" w:themeColor="text1"/>
          <w:sz w:val="24"/>
          <w:rPrChange w:id="36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,</w:t>
      </w:r>
    </w:p>
    <w:p w:rsidR="004A3B5B" w:rsidRPr="005E3918" w:rsidRDefault="004A3B5B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hanging="1014"/>
        <w:rPr>
          <w:rFonts w:ascii="Times New Roman" w:hAnsi="Times New Roman"/>
          <w:color w:val="000000" w:themeColor="text1"/>
          <w:sz w:val="24"/>
          <w:rPrChange w:id="36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368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36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zapoznaliśmy się i </w:t>
      </w:r>
      <w:r w:rsidR="00D154E9" w:rsidRPr="005E3918">
        <w:rPr>
          <w:rFonts w:ascii="Times New Roman" w:hAnsi="Times New Roman"/>
          <w:color w:val="000000" w:themeColor="text1"/>
          <w:sz w:val="24"/>
          <w:rPrChange w:id="37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akceptujemy</w:t>
      </w:r>
      <w:r w:rsidRPr="005E3918">
        <w:rPr>
          <w:rFonts w:ascii="Times New Roman" w:hAnsi="Times New Roman"/>
          <w:color w:val="000000" w:themeColor="text1"/>
          <w:sz w:val="24"/>
          <w:rPrChange w:id="37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klauzulę dotyczącą przetwarzania danych osobowych</w:t>
      </w:r>
      <w:r w:rsidR="001A4EBD" w:rsidRPr="005E3918">
        <w:rPr>
          <w:rFonts w:ascii="Times New Roman" w:hAnsi="Times New Roman"/>
          <w:color w:val="000000" w:themeColor="text1"/>
          <w:sz w:val="24"/>
          <w:rPrChange w:id="37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,</w:t>
      </w:r>
    </w:p>
    <w:p w:rsidR="00EC4757" w:rsidRPr="005E3918" w:rsidRDefault="00CE3337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  <w:rPrChange w:id="37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374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375" w:author="uzytkownik" w:date="2021-02-05T10:02:00Z">
            <w:rPr>
              <w:color w:val="000000" w:themeColor="text1"/>
            </w:rPr>
          </w:rPrChange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</w:t>
      </w:r>
      <w:ins w:id="376" w:author="uzytkownik" w:date="2021-02-05T10:15:00Z">
        <w:r w:rsidR="00D34406">
          <w:rPr>
            <w:rFonts w:ascii="Times New Roman" w:hAnsi="Times New Roman"/>
            <w:color w:val="000000" w:themeColor="text1"/>
            <w:sz w:val="24"/>
          </w:rPr>
          <w:t xml:space="preserve">                         </w:t>
        </w:r>
      </w:ins>
      <w:r w:rsidRPr="005E3918">
        <w:rPr>
          <w:rFonts w:ascii="Times New Roman" w:hAnsi="Times New Roman"/>
          <w:color w:val="000000" w:themeColor="text1"/>
          <w:sz w:val="24"/>
          <w:rPrChange w:id="377" w:author="uzytkownik" w:date="2021-02-05T10:02:00Z">
            <w:rPr>
              <w:color w:val="000000" w:themeColor="text1"/>
            </w:rPr>
          </w:rPrChange>
        </w:rPr>
        <w:t xml:space="preserve"> w niniejszym postępowaniu;</w:t>
      </w:r>
    </w:p>
    <w:p w:rsidR="006907C3" w:rsidRPr="005E3918" w:rsidDel="006A7042" w:rsidRDefault="001804D3">
      <w:pPr>
        <w:tabs>
          <w:tab w:val="left" w:pos="426"/>
          <w:tab w:val="left" w:leader="dot" w:pos="4140"/>
          <w:tab w:val="left" w:leader="dot" w:pos="9072"/>
        </w:tabs>
        <w:spacing w:line="276" w:lineRule="auto"/>
        <w:rPr>
          <w:del w:id="378" w:author="uzytkownik" w:date="2021-04-21T13:54:00Z"/>
          <w:rFonts w:ascii="Times New Roman" w:hAnsi="Times New Roman"/>
          <w:color w:val="000000" w:themeColor="text1"/>
          <w:sz w:val="24"/>
          <w:rPrChange w:id="379" w:author="uzytkownik" w:date="2021-02-05T10:02:00Z">
            <w:rPr>
              <w:del w:id="380" w:author="uzytkownik" w:date="2021-04-21T13:54:00Z"/>
              <w:rFonts w:cs="Arial"/>
              <w:color w:val="000000" w:themeColor="text1"/>
              <w:szCs w:val="20"/>
            </w:rPr>
          </w:rPrChange>
        </w:rPr>
        <w:pPrChange w:id="381" w:author="uzytkownik" w:date="2023-02-09T10:51:00Z">
          <w:pPr>
            <w:numPr>
              <w:numId w:val="5"/>
            </w:numPr>
            <w:tabs>
              <w:tab w:val="left" w:pos="426"/>
              <w:tab w:val="num" w:pos="540"/>
              <w:tab w:val="left" w:leader="dot" w:pos="4140"/>
              <w:tab w:val="left" w:leader="dot" w:pos="9072"/>
            </w:tabs>
            <w:ind w:left="426" w:hanging="426"/>
          </w:pPr>
        </w:pPrChange>
      </w:pPr>
      <w:ins w:id="382" w:author="uzytkownik" w:date="2023-02-09T10:51:00Z">
        <w:r>
          <w:rPr>
            <w:rFonts w:ascii="Times New Roman" w:hAnsi="Times New Roman"/>
            <w:color w:val="000000" w:themeColor="text1"/>
            <w:sz w:val="24"/>
          </w:rPr>
          <w:t xml:space="preserve">5. </w:t>
        </w:r>
      </w:ins>
      <w:ins w:id="383" w:author="uzytkownik" w:date="2023-02-09T10:52:00Z">
        <w:r w:rsidR="00E329F1">
          <w:rPr>
            <w:rFonts w:ascii="Times New Roman" w:hAnsi="Times New Roman"/>
            <w:color w:val="000000" w:themeColor="text1"/>
            <w:sz w:val="24"/>
          </w:rPr>
          <w:t xml:space="preserve"> </w:t>
        </w:r>
      </w:ins>
      <w:del w:id="384" w:author="uzytkownik" w:date="2021-04-21T13:54:00Z">
        <w:r w:rsidR="00D71216" w:rsidRPr="005E3918" w:rsidDel="006A7042">
          <w:rPr>
            <w:rFonts w:ascii="Times New Roman" w:hAnsi="Times New Roman"/>
            <w:color w:val="000000" w:themeColor="text1"/>
            <w:sz w:val="24"/>
            <w:rPrChange w:id="385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>Wadium</w:delText>
        </w:r>
        <w:r w:rsidR="00CF0D9A" w:rsidRPr="005E3918" w:rsidDel="006A7042">
          <w:rPr>
            <w:rFonts w:ascii="Times New Roman" w:hAnsi="Times New Roman"/>
            <w:color w:val="000000" w:themeColor="text1"/>
            <w:sz w:val="24"/>
            <w:rPrChange w:id="386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</w:delText>
        </w:r>
        <w:r w:rsidR="008579A9" w:rsidRPr="005E3918" w:rsidDel="006A7042">
          <w:rPr>
            <w:rFonts w:ascii="Times New Roman" w:hAnsi="Times New Roman"/>
            <w:color w:val="000000" w:themeColor="text1"/>
            <w:sz w:val="24"/>
            <w:rPrChange w:id="387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>w kwocie …………….. zł - zostało wniesione w dniu …………………………….</w:delText>
        </w:r>
        <w:r w:rsidR="008579A9" w:rsidRPr="005E3918" w:rsidDel="006A7042">
          <w:rPr>
            <w:rFonts w:ascii="Times New Roman" w:hAnsi="Times New Roman"/>
            <w:color w:val="000000" w:themeColor="text1"/>
            <w:sz w:val="24"/>
            <w:rPrChange w:id="388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ab/>
          <w:delText xml:space="preserve"> w formie </w:delText>
        </w:r>
        <w:r w:rsidR="008579A9" w:rsidRPr="005E3918" w:rsidDel="006A7042">
          <w:rPr>
            <w:rFonts w:ascii="Times New Roman" w:hAnsi="Times New Roman"/>
            <w:color w:val="000000" w:themeColor="text1"/>
            <w:sz w:val="24"/>
            <w:rPrChange w:id="389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B65807" w:rsidRPr="005E3918" w:rsidRDefault="00B65807">
      <w:pPr>
        <w:tabs>
          <w:tab w:val="left" w:leader="dot" w:pos="9072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  <w:rPrChange w:id="39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391" w:author="uzytkownik" w:date="2023-02-09T10:51:00Z">
          <w:pPr>
            <w:numPr>
              <w:numId w:val="5"/>
            </w:numPr>
            <w:tabs>
              <w:tab w:val="num" w:pos="540"/>
              <w:tab w:val="left" w:leader="dot" w:pos="9072"/>
            </w:tabs>
            <w:ind w:left="426" w:hanging="426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39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Jako osobę do kontaktów z Zamawiającym w ramach prowadzonego postępowania o udzielenie zamówienia publicznego wskazujemy:</w:t>
      </w:r>
    </w:p>
    <w:p w:rsidR="00B65807" w:rsidRPr="005E3918" w:rsidRDefault="00B65807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  <w:rPrChange w:id="393" w:author="uzytkownik" w:date="2021-02-05T10:02:00Z">
            <w:rPr>
              <w:rFonts w:cs="Arial"/>
              <w:snapToGrid w:val="0"/>
              <w:color w:val="000000" w:themeColor="text1"/>
              <w:szCs w:val="20"/>
            </w:rPr>
          </w:rPrChange>
        </w:rPr>
        <w:pPrChange w:id="394" w:author="uzytkownik" w:date="2021-02-05T10:11:00Z">
          <w:pPr>
            <w:tabs>
              <w:tab w:val="left" w:leader="dot" w:pos="9072"/>
            </w:tabs>
            <w:ind w:left="426"/>
          </w:pPr>
        </w:pPrChange>
      </w:pPr>
      <w:r w:rsidRPr="005E3918">
        <w:rPr>
          <w:rFonts w:ascii="Times New Roman" w:hAnsi="Times New Roman"/>
          <w:snapToGrid w:val="0"/>
          <w:color w:val="000000" w:themeColor="text1"/>
          <w:sz w:val="24"/>
          <w:rPrChange w:id="395" w:author="uzytkownik" w:date="2021-02-05T10:02:00Z">
            <w:rPr>
              <w:rFonts w:cs="Arial"/>
              <w:snapToGrid w:val="0"/>
              <w:color w:val="000000" w:themeColor="text1"/>
              <w:szCs w:val="20"/>
            </w:rPr>
          </w:rPrChange>
        </w:rPr>
        <w:t>Imię i nazwisko:</w:t>
      </w:r>
      <w:r w:rsidRPr="005E3918">
        <w:rPr>
          <w:rFonts w:ascii="Times New Roman" w:hAnsi="Times New Roman"/>
          <w:snapToGrid w:val="0"/>
          <w:color w:val="000000" w:themeColor="text1"/>
          <w:sz w:val="24"/>
          <w:rPrChange w:id="396" w:author="uzytkownik" w:date="2021-02-05T10:02:00Z">
            <w:rPr>
              <w:rFonts w:cs="Arial"/>
              <w:snapToGrid w:val="0"/>
              <w:color w:val="000000" w:themeColor="text1"/>
              <w:szCs w:val="20"/>
            </w:rPr>
          </w:rPrChange>
        </w:rPr>
        <w:tab/>
      </w:r>
    </w:p>
    <w:p w:rsidR="00B65807" w:rsidRPr="005E3918" w:rsidRDefault="00B65807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  <w:rPrChange w:id="397" w:author="uzytkownik" w:date="2021-02-05T10:02:00Z">
            <w:rPr>
              <w:rFonts w:cs="Arial"/>
              <w:snapToGrid w:val="0"/>
              <w:color w:val="000000" w:themeColor="text1"/>
              <w:szCs w:val="20"/>
            </w:rPr>
          </w:rPrChange>
        </w:rPr>
        <w:pPrChange w:id="398" w:author="uzytkownik" w:date="2021-02-05T10:11:00Z">
          <w:pPr>
            <w:tabs>
              <w:tab w:val="left" w:leader="dot" w:pos="9072"/>
            </w:tabs>
            <w:ind w:left="426"/>
          </w:pPr>
        </w:pPrChange>
      </w:pPr>
      <w:r w:rsidRPr="005E3918">
        <w:rPr>
          <w:rFonts w:ascii="Times New Roman" w:hAnsi="Times New Roman"/>
          <w:snapToGrid w:val="0"/>
          <w:color w:val="000000" w:themeColor="text1"/>
          <w:sz w:val="24"/>
          <w:rPrChange w:id="399" w:author="uzytkownik" w:date="2021-02-05T10:02:00Z">
            <w:rPr>
              <w:rFonts w:cs="Arial"/>
              <w:snapToGrid w:val="0"/>
              <w:color w:val="000000" w:themeColor="text1"/>
              <w:szCs w:val="20"/>
            </w:rPr>
          </w:rPrChange>
        </w:rPr>
        <w:t>adres poczty elektronicznej:</w:t>
      </w:r>
      <w:r w:rsidRPr="005E3918">
        <w:rPr>
          <w:rFonts w:ascii="Times New Roman" w:hAnsi="Times New Roman"/>
          <w:snapToGrid w:val="0"/>
          <w:color w:val="000000" w:themeColor="text1"/>
          <w:sz w:val="24"/>
          <w:rPrChange w:id="400" w:author="uzytkownik" w:date="2021-02-05T10:02:00Z">
            <w:rPr>
              <w:rFonts w:cs="Arial"/>
              <w:snapToGrid w:val="0"/>
              <w:color w:val="000000" w:themeColor="text1"/>
              <w:szCs w:val="20"/>
            </w:rPr>
          </w:rPrChange>
        </w:rPr>
        <w:tab/>
      </w:r>
    </w:p>
    <w:p w:rsidR="00F76D3C" w:rsidRPr="001804D3" w:rsidRDefault="00E53CC4">
      <w:pPr>
        <w:pStyle w:val="Akapitzlist"/>
        <w:numPr>
          <w:ilvl w:val="0"/>
          <w:numId w:val="28"/>
        </w:numPr>
        <w:tabs>
          <w:tab w:val="left" w:pos="6804"/>
          <w:tab w:val="left" w:pos="8789"/>
        </w:tabs>
        <w:ind w:left="426" w:hanging="426"/>
        <w:rPr>
          <w:ins w:id="401" w:author="uzytkownik" w:date="2021-04-21T13:51:00Z"/>
          <w:rFonts w:ascii="Times New Roman" w:hAnsi="Times New Roman"/>
          <w:color w:val="000000" w:themeColor="text1"/>
          <w:sz w:val="24"/>
          <w:rPrChange w:id="402" w:author="uzytkownik" w:date="2023-02-09T10:51:00Z">
            <w:rPr>
              <w:ins w:id="403" w:author="uzytkownik" w:date="2021-04-21T13:51:00Z"/>
            </w:rPr>
          </w:rPrChange>
        </w:rPr>
        <w:pPrChange w:id="404" w:author="uzytkownik" w:date="2023-02-09T10:51:00Z">
          <w:pPr>
            <w:numPr>
              <w:numId w:val="5"/>
            </w:numPr>
            <w:tabs>
              <w:tab w:val="num" w:pos="426"/>
              <w:tab w:val="num" w:pos="540"/>
              <w:tab w:val="left" w:pos="6804"/>
              <w:tab w:val="left" w:pos="8789"/>
            </w:tabs>
            <w:ind w:left="426" w:hanging="426"/>
          </w:pPr>
        </w:pPrChange>
      </w:pPr>
      <w:r w:rsidRPr="001804D3">
        <w:rPr>
          <w:rFonts w:ascii="Times New Roman" w:hAnsi="Times New Roman"/>
          <w:color w:val="000000" w:themeColor="text1"/>
          <w:sz w:val="24"/>
          <w:rPrChange w:id="405" w:author="uzytkownik" w:date="2023-02-09T10:51:00Z">
            <w:rPr>
              <w:rFonts w:cs="Arial"/>
              <w:color w:val="000000" w:themeColor="text1"/>
              <w:szCs w:val="20"/>
            </w:rPr>
          </w:rPrChange>
        </w:rPr>
        <w:t>Oświadczamy, iż należymy do kategorii</w:t>
      </w:r>
      <w:ins w:id="406" w:author="uzytkownik" w:date="2021-04-21T13:51:00Z">
        <w:r w:rsidR="00F76D3C" w:rsidRPr="001804D3">
          <w:rPr>
            <w:rFonts w:ascii="Times New Roman" w:hAnsi="Times New Roman"/>
            <w:color w:val="000000" w:themeColor="text1"/>
            <w:sz w:val="24"/>
            <w:rPrChange w:id="407" w:author="uzytkownik" w:date="2023-02-09T10:51:00Z">
              <w:rPr/>
            </w:rPrChange>
          </w:rPr>
          <w:t>:</w:t>
        </w:r>
      </w:ins>
    </w:p>
    <w:p w:rsidR="00F76D3C" w:rsidRPr="00C673C1" w:rsidRDefault="00F76D3C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moveTo w:id="408" w:author="uzytkownik" w:date="2021-04-21T13:51:00Z"/>
          <w:rFonts w:ascii="Times New Roman" w:hAnsi="Times New Roman"/>
          <w:color w:val="000000" w:themeColor="text1"/>
          <w:sz w:val="24"/>
        </w:rPr>
      </w:pPr>
      <w:ins w:id="409" w:author="uzytkownik" w:date="2021-04-21T13:52:00Z">
        <w:r>
          <w:rPr>
            <w:rFonts w:ascii="Times New Roman" w:hAnsi="Times New Roman"/>
            <w:color w:val="000000" w:themeColor="text1"/>
            <w:sz w:val="24"/>
          </w:rPr>
          <w:t>m</w:t>
        </w:r>
      </w:ins>
      <w:ins w:id="410" w:author="uzytkownik" w:date="2021-04-21T13:51:00Z">
        <w:r>
          <w:rPr>
            <w:rFonts w:ascii="Times New Roman" w:hAnsi="Times New Roman"/>
            <w:color w:val="000000" w:themeColor="text1"/>
            <w:sz w:val="24"/>
          </w:rPr>
          <w:t>ikro</w:t>
        </w:r>
      </w:ins>
      <w:ins w:id="411" w:author="uzytkownik" w:date="2021-04-21T13:52:00Z">
        <w:r>
          <w:rPr>
            <w:rFonts w:ascii="Times New Roman" w:hAnsi="Times New Roman"/>
            <w:color w:val="000000" w:themeColor="text1"/>
            <w:sz w:val="24"/>
          </w:rPr>
          <w:t xml:space="preserve">       </w:t>
        </w:r>
      </w:ins>
      <w:moveToRangeStart w:id="412" w:author="uzytkownik" w:date="2021-04-21T13:51:00Z" w:name="move69905529"/>
      <w:moveTo w:id="413" w:author="uzytkownik" w:date="2021-04-21T13:51:00Z">
        <w:r w:rsidRPr="00C673C1">
          <w:rPr>
            <w:rFonts w:ascii="Times New Roman" w:hAnsi="Times New Roman"/>
            <w:color w:val="000000" w:themeColor="text1"/>
            <w:sz w:val="24"/>
          </w:rPr>
          <w:sym w:font="Symbol" w:char="F07F"/>
        </w:r>
        <w:r w:rsidRPr="00C673C1">
          <w:rPr>
            <w:rFonts w:ascii="Times New Roman" w:hAnsi="Times New Roman"/>
            <w:color w:val="000000" w:themeColor="text1"/>
            <w:sz w:val="24"/>
          </w:rPr>
          <w:t xml:space="preserve"> TAK</w:t>
        </w:r>
        <w:del w:id="414" w:author="uzytkownik" w:date="2021-04-21T13:52:00Z">
          <w:r w:rsidRPr="00C673C1" w:rsidDel="00F76D3C">
            <w:rPr>
              <w:rFonts w:ascii="Times New Roman" w:hAnsi="Times New Roman"/>
              <w:color w:val="000000" w:themeColor="text1"/>
              <w:sz w:val="24"/>
            </w:rPr>
            <w:delText>,</w:delText>
          </w:r>
        </w:del>
        <w:r w:rsidRPr="00C673C1">
          <w:rPr>
            <w:rFonts w:ascii="Times New Roman" w:hAnsi="Times New Roman"/>
            <w:color w:val="000000" w:themeColor="text1"/>
            <w:sz w:val="24"/>
          </w:rPr>
          <w:tab/>
        </w:r>
        <w:r w:rsidRPr="00C673C1">
          <w:rPr>
            <w:rFonts w:ascii="Times New Roman" w:hAnsi="Times New Roman"/>
            <w:color w:val="000000" w:themeColor="text1"/>
            <w:sz w:val="24"/>
          </w:rPr>
          <w:sym w:font="Symbol" w:char="F07F"/>
        </w:r>
        <w:r w:rsidRPr="00C673C1">
          <w:rPr>
            <w:rFonts w:ascii="Times New Roman" w:hAnsi="Times New Roman"/>
            <w:color w:val="000000" w:themeColor="text1"/>
            <w:sz w:val="24"/>
          </w:rPr>
          <w:t xml:space="preserve"> NIE</w:t>
        </w:r>
      </w:moveTo>
    </w:p>
    <w:moveToRangeEnd w:id="412"/>
    <w:p w:rsidR="00F76D3C" w:rsidRPr="00C673C1" w:rsidRDefault="00F76D3C">
      <w:pPr>
        <w:tabs>
          <w:tab w:val="left" w:pos="6804"/>
          <w:tab w:val="left" w:pos="8789"/>
        </w:tabs>
        <w:spacing w:line="276" w:lineRule="auto"/>
        <w:ind w:firstLine="69"/>
        <w:rPr>
          <w:ins w:id="415" w:author="uzytkownik" w:date="2021-04-21T13:51:00Z"/>
          <w:rFonts w:ascii="Times New Roman" w:hAnsi="Times New Roman"/>
          <w:color w:val="000000" w:themeColor="text1"/>
          <w:sz w:val="24"/>
        </w:rPr>
        <w:pPrChange w:id="416" w:author="uzytkownik" w:date="2021-04-21T13:52:00Z">
          <w:pPr>
            <w:tabs>
              <w:tab w:val="num" w:pos="2268"/>
              <w:tab w:val="left" w:pos="6804"/>
            </w:tabs>
            <w:spacing w:line="276" w:lineRule="auto"/>
            <w:ind w:left="357"/>
          </w:pPr>
        </w:pPrChange>
      </w:pPr>
      <w:ins w:id="417" w:author="uzytkownik" w:date="2021-04-21T13:52:00Z">
        <w:r>
          <w:rPr>
            <w:rFonts w:ascii="Times New Roman" w:hAnsi="Times New Roman"/>
            <w:color w:val="000000" w:themeColor="text1"/>
            <w:sz w:val="24"/>
          </w:rPr>
          <w:t xml:space="preserve">      </w:t>
        </w:r>
      </w:ins>
      <w:del w:id="418" w:author="uzytkownik" w:date="2021-04-21T13:51:00Z">
        <w:r w:rsidR="00E53CC4" w:rsidRPr="005E3918" w:rsidDel="00F76D3C">
          <w:rPr>
            <w:rFonts w:ascii="Times New Roman" w:hAnsi="Times New Roman"/>
            <w:color w:val="000000" w:themeColor="text1"/>
            <w:sz w:val="24"/>
            <w:rPrChange w:id="419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</w:delText>
        </w:r>
      </w:del>
      <w:r w:rsidR="00E53CC4" w:rsidRPr="005E3918">
        <w:rPr>
          <w:rFonts w:ascii="Times New Roman" w:hAnsi="Times New Roman"/>
          <w:color w:val="000000" w:themeColor="text1"/>
          <w:sz w:val="24"/>
          <w:rPrChange w:id="42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małych</w:t>
      </w:r>
      <w:ins w:id="421" w:author="uzytkownik" w:date="2021-04-21T13:52:00Z">
        <w:r>
          <w:rPr>
            <w:rFonts w:ascii="Times New Roman" w:hAnsi="Times New Roman"/>
            <w:color w:val="000000" w:themeColor="text1"/>
            <w:sz w:val="24"/>
          </w:rPr>
          <w:t xml:space="preserve">     </w:t>
        </w:r>
      </w:ins>
      <w:ins w:id="422" w:author="uzytkownik" w:date="2021-04-21T13:51:00Z">
        <w:r w:rsidRPr="00C673C1">
          <w:rPr>
            <w:rFonts w:ascii="Times New Roman" w:hAnsi="Times New Roman"/>
            <w:color w:val="000000" w:themeColor="text1"/>
            <w:sz w:val="24"/>
          </w:rPr>
          <w:sym w:font="Symbol" w:char="F07F"/>
        </w:r>
        <w:r w:rsidRPr="00C673C1">
          <w:rPr>
            <w:rFonts w:ascii="Times New Roman" w:hAnsi="Times New Roman"/>
            <w:color w:val="000000" w:themeColor="text1"/>
            <w:sz w:val="24"/>
          </w:rPr>
          <w:t xml:space="preserve"> TAK</w:t>
        </w:r>
      </w:ins>
      <w:ins w:id="423" w:author="uzytkownik" w:date="2021-04-21T13:52:00Z">
        <w:r>
          <w:rPr>
            <w:rFonts w:ascii="Times New Roman" w:hAnsi="Times New Roman"/>
            <w:color w:val="000000" w:themeColor="text1"/>
            <w:sz w:val="24"/>
          </w:rPr>
          <w:t xml:space="preserve">   </w:t>
        </w:r>
      </w:ins>
      <w:ins w:id="424" w:author="uzytkownik" w:date="2021-04-21T13:51:00Z">
        <w:r w:rsidRPr="00C673C1">
          <w:rPr>
            <w:rFonts w:ascii="Times New Roman" w:hAnsi="Times New Roman"/>
            <w:color w:val="000000" w:themeColor="text1"/>
            <w:sz w:val="24"/>
          </w:rPr>
          <w:sym w:font="Symbol" w:char="F07F"/>
        </w:r>
        <w:r w:rsidRPr="00C673C1">
          <w:rPr>
            <w:rFonts w:ascii="Times New Roman" w:hAnsi="Times New Roman"/>
            <w:color w:val="000000" w:themeColor="text1"/>
            <w:sz w:val="24"/>
          </w:rPr>
          <w:t xml:space="preserve"> NIE</w:t>
        </w:r>
      </w:ins>
    </w:p>
    <w:p w:rsidR="00F76D3C" w:rsidRPr="00C673C1" w:rsidRDefault="00E53CC4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ins w:id="425" w:author="uzytkownik" w:date="2021-04-21T13:52:00Z"/>
          <w:rFonts w:ascii="Times New Roman" w:hAnsi="Times New Roman"/>
          <w:color w:val="000000" w:themeColor="text1"/>
          <w:sz w:val="24"/>
        </w:rPr>
      </w:pPr>
      <w:del w:id="426" w:author="uzytkownik" w:date="2021-04-21T13:51:00Z">
        <w:r w:rsidRPr="005E3918" w:rsidDel="00F76D3C">
          <w:rPr>
            <w:rFonts w:ascii="Times New Roman" w:hAnsi="Times New Roman"/>
            <w:color w:val="000000" w:themeColor="text1"/>
            <w:sz w:val="24"/>
            <w:rPrChange w:id="427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i </w:delText>
        </w:r>
      </w:del>
      <w:r w:rsidRPr="005E3918">
        <w:rPr>
          <w:rFonts w:ascii="Times New Roman" w:hAnsi="Times New Roman"/>
          <w:color w:val="000000" w:themeColor="text1"/>
          <w:sz w:val="24"/>
          <w:rPrChange w:id="42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średnich</w:t>
      </w:r>
      <w:ins w:id="429" w:author="uzytkownik" w:date="2021-04-21T13:52:00Z">
        <w:r w:rsidR="00F76D3C">
          <w:rPr>
            <w:rFonts w:ascii="Times New Roman" w:hAnsi="Times New Roman"/>
            <w:color w:val="000000" w:themeColor="text1"/>
            <w:sz w:val="24"/>
          </w:rPr>
          <w:t xml:space="preserve">   </w:t>
        </w:r>
        <w:r w:rsidR="00F76D3C" w:rsidRPr="00C673C1">
          <w:rPr>
            <w:rFonts w:ascii="Times New Roman" w:hAnsi="Times New Roman"/>
            <w:color w:val="000000" w:themeColor="text1"/>
            <w:sz w:val="24"/>
          </w:rPr>
          <w:sym w:font="Symbol" w:char="F07F"/>
        </w:r>
        <w:r w:rsidR="00F76D3C" w:rsidRPr="00C673C1">
          <w:rPr>
            <w:rFonts w:ascii="Times New Roman" w:hAnsi="Times New Roman"/>
            <w:color w:val="000000" w:themeColor="text1"/>
            <w:sz w:val="24"/>
          </w:rPr>
          <w:t xml:space="preserve"> TAK</w:t>
        </w:r>
        <w:r w:rsidR="00F76D3C" w:rsidRPr="00C673C1">
          <w:rPr>
            <w:rFonts w:ascii="Times New Roman" w:hAnsi="Times New Roman"/>
            <w:color w:val="000000" w:themeColor="text1"/>
            <w:sz w:val="24"/>
          </w:rPr>
          <w:tab/>
        </w:r>
        <w:r w:rsidR="00F76D3C" w:rsidRPr="00C673C1">
          <w:rPr>
            <w:rFonts w:ascii="Times New Roman" w:hAnsi="Times New Roman"/>
            <w:color w:val="000000" w:themeColor="text1"/>
            <w:sz w:val="24"/>
          </w:rPr>
          <w:sym w:font="Symbol" w:char="F07F"/>
        </w:r>
        <w:r w:rsidR="00F76D3C" w:rsidRPr="00C673C1">
          <w:rPr>
            <w:rFonts w:ascii="Times New Roman" w:hAnsi="Times New Roman"/>
            <w:color w:val="000000" w:themeColor="text1"/>
            <w:sz w:val="24"/>
          </w:rPr>
          <w:t xml:space="preserve"> NIE</w:t>
        </w:r>
      </w:ins>
    </w:p>
    <w:p w:rsidR="00E53CC4" w:rsidRPr="005E3918" w:rsidRDefault="00E53CC4">
      <w:pPr>
        <w:tabs>
          <w:tab w:val="left" w:pos="6804"/>
          <w:tab w:val="left" w:pos="8789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  <w:rPrChange w:id="43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431" w:author="uzytkownik" w:date="2021-04-21T13:51:00Z">
          <w:pPr>
            <w:numPr>
              <w:numId w:val="5"/>
            </w:numPr>
            <w:tabs>
              <w:tab w:val="num" w:pos="426"/>
              <w:tab w:val="num" w:pos="540"/>
              <w:tab w:val="left" w:pos="6804"/>
              <w:tab w:val="left" w:pos="8789"/>
            </w:tabs>
            <w:ind w:left="426" w:hanging="426"/>
          </w:pPr>
        </w:pPrChange>
      </w:pPr>
      <w:del w:id="432" w:author="uzytkownik" w:date="2021-04-21T13:51:00Z">
        <w:r w:rsidRPr="005E3918" w:rsidDel="00F76D3C">
          <w:rPr>
            <w:rFonts w:ascii="Times New Roman" w:hAnsi="Times New Roman"/>
            <w:color w:val="000000" w:themeColor="text1"/>
            <w:sz w:val="24"/>
            <w:rPrChange w:id="433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</w:delText>
        </w:r>
      </w:del>
      <w:r w:rsidRPr="005E3918">
        <w:rPr>
          <w:rFonts w:ascii="Times New Roman" w:hAnsi="Times New Roman"/>
          <w:color w:val="000000" w:themeColor="text1"/>
          <w:sz w:val="24"/>
          <w:rPrChange w:id="43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przedsiębiorstw w rozumieniu Załącznika nr 1 do Rozporządzenia Komisji (UE) </w:t>
      </w:r>
      <w:ins w:id="435" w:author="uzytkownik" w:date="2021-04-21T13:52:00Z">
        <w:r w:rsidR="00F76D3C">
          <w:rPr>
            <w:rFonts w:ascii="Times New Roman" w:hAnsi="Times New Roman"/>
            <w:color w:val="000000" w:themeColor="text1"/>
            <w:sz w:val="24"/>
          </w:rPr>
          <w:t xml:space="preserve">                        </w:t>
        </w:r>
      </w:ins>
      <w:r w:rsidRPr="005E3918">
        <w:rPr>
          <w:rFonts w:ascii="Times New Roman" w:hAnsi="Times New Roman"/>
          <w:color w:val="000000" w:themeColor="text1"/>
          <w:sz w:val="24"/>
          <w:rPrChange w:id="43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Nr 651/2014 z dnia 17 czerwca 2014 r. uznającego niektóre rodzaje pomocy za zgodne </w:t>
      </w:r>
      <w:ins w:id="437" w:author="uzytkownik" w:date="2021-04-21T13:52:00Z">
        <w:r w:rsidR="00F76D3C">
          <w:rPr>
            <w:rFonts w:ascii="Times New Roman" w:hAnsi="Times New Roman"/>
            <w:color w:val="000000" w:themeColor="text1"/>
            <w:sz w:val="24"/>
          </w:rPr>
          <w:t xml:space="preserve">                </w:t>
        </w:r>
      </w:ins>
      <w:r w:rsidRPr="005E3918">
        <w:rPr>
          <w:rFonts w:ascii="Times New Roman" w:hAnsi="Times New Roman"/>
          <w:color w:val="000000" w:themeColor="text1"/>
          <w:sz w:val="24"/>
          <w:rPrChange w:id="43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z rynkiem wewnętrznym w zastosowaniu art. 107 i 108 Traktatu</w:t>
      </w:r>
      <w:ins w:id="439" w:author="uzytkownik" w:date="2021-04-14T09:28:00Z">
        <w:r w:rsidR="00CD3453">
          <w:rPr>
            <w:rFonts w:ascii="Times New Roman" w:hAnsi="Times New Roman"/>
            <w:color w:val="000000" w:themeColor="text1"/>
            <w:sz w:val="24"/>
          </w:rPr>
          <w:t xml:space="preserve"> </w:t>
        </w:r>
      </w:ins>
      <w:del w:id="440" w:author="uzytkownik" w:date="2021-04-21T13:52:00Z">
        <w:r w:rsidR="009F17E0" w:rsidRPr="005E3918" w:rsidDel="00F76D3C">
          <w:rPr>
            <w:rFonts w:ascii="Times New Roman" w:hAnsi="Times New Roman"/>
            <w:i/>
            <w:color w:val="000000" w:themeColor="text1"/>
            <w:sz w:val="24"/>
            <w:rPrChange w:id="441" w:author="uzytkownik" w:date="2021-02-05T10:0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(zaznaczyć właściwe – w przypadku braku zaznaczenia którejkolwiek odpowiedzi Zamawiający będzie przyjmował, iż Wykonawca należy do kategorii małych i średnich przedsiębiorstw)</w:delText>
        </w:r>
        <w:r w:rsidRPr="005E3918" w:rsidDel="00F76D3C">
          <w:rPr>
            <w:rFonts w:ascii="Times New Roman" w:hAnsi="Times New Roman"/>
            <w:color w:val="000000" w:themeColor="text1"/>
            <w:sz w:val="24"/>
            <w:rPrChange w:id="442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>:</w:delText>
        </w:r>
      </w:del>
    </w:p>
    <w:p w:rsidR="00963830" w:rsidRPr="005E3918" w:rsidDel="00F76D3C" w:rsidRDefault="00F76D3C">
      <w:pPr>
        <w:tabs>
          <w:tab w:val="num" w:pos="2268"/>
          <w:tab w:val="left" w:pos="6804"/>
        </w:tabs>
        <w:spacing w:line="276" w:lineRule="auto"/>
        <w:ind w:left="357"/>
        <w:rPr>
          <w:moveFrom w:id="443" w:author="uzytkownik" w:date="2021-04-21T13:51:00Z"/>
          <w:rFonts w:ascii="Times New Roman" w:hAnsi="Times New Roman"/>
          <w:color w:val="000000" w:themeColor="text1"/>
          <w:sz w:val="24"/>
          <w:rPrChange w:id="444" w:author="uzytkownik" w:date="2021-02-05T10:02:00Z">
            <w:rPr>
              <w:moveFrom w:id="445" w:author="uzytkownik" w:date="2021-04-21T13:51:00Z"/>
              <w:rFonts w:cs="Arial"/>
              <w:color w:val="000000" w:themeColor="text1"/>
              <w:szCs w:val="20"/>
            </w:rPr>
          </w:rPrChange>
        </w:rPr>
        <w:pPrChange w:id="446" w:author="uzytkownik" w:date="2021-02-05T10:11:00Z">
          <w:pPr>
            <w:tabs>
              <w:tab w:val="num" w:pos="2268"/>
              <w:tab w:val="left" w:pos="6804"/>
            </w:tabs>
            <w:ind w:left="357"/>
          </w:pPr>
        </w:pPrChange>
      </w:pPr>
      <w:ins w:id="447" w:author="uzytkownik" w:date="2021-04-21T13:53:00Z">
        <w:r>
          <w:rPr>
            <w:rFonts w:ascii="Times New Roman" w:hAnsi="Times New Roman"/>
            <w:color w:val="000000" w:themeColor="text1"/>
            <w:sz w:val="24"/>
          </w:rPr>
          <w:t xml:space="preserve"> </w:t>
        </w:r>
      </w:ins>
      <w:del w:id="448" w:author="uzytkownik" w:date="2021-04-21T13:52:00Z">
        <w:r w:rsidR="00963830" w:rsidRPr="005E3918" w:rsidDel="00F76D3C">
          <w:rPr>
            <w:rFonts w:ascii="Times New Roman" w:hAnsi="Times New Roman"/>
            <w:color w:val="000000" w:themeColor="text1"/>
            <w:sz w:val="24"/>
            <w:rPrChange w:id="449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  <w:moveFromRangeStart w:id="450" w:author="uzytkownik" w:date="2021-04-21T13:51:00Z" w:name="move69905529"/>
      <w:moveFrom w:id="451" w:author="uzytkownik" w:date="2021-04-21T13:51:00Z">
        <w:r w:rsidR="00963830" w:rsidRPr="005E3918" w:rsidDel="00F76D3C">
          <w:rPr>
            <w:rFonts w:ascii="Times New Roman" w:hAnsi="Times New Roman"/>
            <w:color w:val="000000" w:themeColor="text1"/>
            <w:sz w:val="24"/>
            <w:rPrChange w:id="452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sym w:font="Symbol" w:char="F07F"/>
        </w:r>
        <w:r w:rsidR="00963830" w:rsidRPr="005E3918" w:rsidDel="00F76D3C">
          <w:rPr>
            <w:rFonts w:ascii="Times New Roman" w:hAnsi="Times New Roman"/>
            <w:color w:val="000000" w:themeColor="text1"/>
            <w:sz w:val="24"/>
            <w:rPrChange w:id="453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 xml:space="preserve"> TAK,</w:t>
        </w:r>
        <w:r w:rsidR="00963830" w:rsidRPr="005E3918" w:rsidDel="00F76D3C">
          <w:rPr>
            <w:rFonts w:ascii="Times New Roman" w:hAnsi="Times New Roman"/>
            <w:color w:val="000000" w:themeColor="text1"/>
            <w:sz w:val="24"/>
            <w:rPrChange w:id="454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="00963830" w:rsidRPr="005E3918" w:rsidDel="00F76D3C">
          <w:rPr>
            <w:rFonts w:ascii="Times New Roman" w:hAnsi="Times New Roman"/>
            <w:color w:val="000000" w:themeColor="text1"/>
            <w:sz w:val="24"/>
            <w:rPrChange w:id="455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sym w:font="Symbol" w:char="F07F"/>
        </w:r>
        <w:r w:rsidR="00963830" w:rsidRPr="005E3918" w:rsidDel="00F76D3C">
          <w:rPr>
            <w:rFonts w:ascii="Times New Roman" w:hAnsi="Times New Roman"/>
            <w:color w:val="000000" w:themeColor="text1"/>
            <w:sz w:val="24"/>
            <w:rPrChange w:id="456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 xml:space="preserve"> NIE</w:t>
        </w:r>
      </w:moveFrom>
    </w:p>
    <w:moveFromRangeEnd w:id="450"/>
    <w:p w:rsidR="001D27DF" w:rsidRPr="005E3918" w:rsidRDefault="001D27DF">
      <w:pPr>
        <w:tabs>
          <w:tab w:val="num" w:pos="2268"/>
          <w:tab w:val="left" w:pos="6804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  <w:rPrChange w:id="45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458" w:author="uzytkownik" w:date="2021-04-21T13:51:00Z">
          <w:pPr>
            <w:numPr>
              <w:numId w:val="5"/>
            </w:numPr>
            <w:tabs>
              <w:tab w:val="num" w:pos="360"/>
              <w:tab w:val="num" w:pos="540"/>
              <w:tab w:val="right" w:leader="dot" w:pos="9633"/>
            </w:tabs>
            <w:ind w:left="357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45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Ofertę składamy na ……... kolejno ponumerowanych stronach.</w:t>
      </w:r>
    </w:p>
    <w:p w:rsidR="00B65807" w:rsidRPr="005E3918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ascii="Times New Roman" w:hAnsi="Times New Roman"/>
          <w:color w:val="000000" w:themeColor="text1"/>
          <w:sz w:val="24"/>
          <w:rPrChange w:id="46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</w:pPr>
      <w:r w:rsidRPr="005E3918">
        <w:rPr>
          <w:rFonts w:ascii="Times New Roman" w:hAnsi="Times New Roman"/>
          <w:color w:val="000000" w:themeColor="text1"/>
          <w:sz w:val="24"/>
          <w:rPrChange w:id="46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  <w:r w:rsidRPr="005E3918">
        <w:rPr>
          <w:rFonts w:ascii="Times New Roman" w:hAnsi="Times New Roman"/>
          <w:color w:val="000000" w:themeColor="text1"/>
          <w:sz w:val="24"/>
          <w:rPrChange w:id="46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  <w:r w:rsidRPr="005E3918">
        <w:rPr>
          <w:rFonts w:ascii="Times New Roman" w:hAnsi="Times New Roman"/>
          <w:color w:val="000000" w:themeColor="text1"/>
          <w:sz w:val="24"/>
          <w:rPrChange w:id="46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  <w:r w:rsidRPr="005E3918">
        <w:rPr>
          <w:rFonts w:ascii="Times New Roman" w:hAnsi="Times New Roman"/>
          <w:color w:val="000000" w:themeColor="text1"/>
          <w:sz w:val="24"/>
          <w:rPrChange w:id="46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B65807" w:rsidRPr="00D34406" w:rsidRDefault="00B65807">
      <w:pPr>
        <w:tabs>
          <w:tab w:val="center" w:pos="1260"/>
          <w:tab w:val="center" w:pos="6237"/>
        </w:tabs>
        <w:spacing w:line="276" w:lineRule="auto"/>
        <w:rPr>
          <w:rFonts w:ascii="Times New Roman" w:hAnsi="Times New Roman"/>
          <w:color w:val="000000" w:themeColor="text1"/>
          <w:szCs w:val="20"/>
          <w:rPrChange w:id="465" w:author="uzytkownik" w:date="2021-02-05T10:12:00Z">
            <w:rPr>
              <w:rFonts w:cs="Arial"/>
              <w:color w:val="000000" w:themeColor="text1"/>
              <w:sz w:val="18"/>
              <w:szCs w:val="18"/>
            </w:rPr>
          </w:rPrChange>
        </w:rPr>
        <w:pPrChange w:id="466" w:author="uzytkownik" w:date="2021-02-05T10:12:00Z">
          <w:pPr>
            <w:tabs>
              <w:tab w:val="center" w:pos="1260"/>
              <w:tab w:val="center" w:pos="6237"/>
            </w:tabs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467" w:author="uzytkownik" w:date="2021-02-05T10:02:00Z">
            <w:rPr>
              <w:rFonts w:cs="Arial"/>
              <w:color w:val="000000" w:themeColor="text1"/>
              <w:sz w:val="18"/>
              <w:szCs w:val="18"/>
            </w:rPr>
          </w:rPrChange>
        </w:rPr>
        <w:tab/>
        <w:t xml:space="preserve">(data) </w:t>
      </w:r>
      <w:r w:rsidRPr="005E3918">
        <w:rPr>
          <w:rFonts w:ascii="Times New Roman" w:hAnsi="Times New Roman"/>
          <w:color w:val="000000" w:themeColor="text1"/>
          <w:sz w:val="24"/>
          <w:rPrChange w:id="468" w:author="uzytkownik" w:date="2021-02-05T10:02:00Z">
            <w:rPr>
              <w:rFonts w:cs="Arial"/>
              <w:color w:val="000000" w:themeColor="text1"/>
              <w:sz w:val="18"/>
              <w:szCs w:val="18"/>
            </w:rPr>
          </w:rPrChange>
        </w:rPr>
        <w:tab/>
      </w:r>
      <w:r w:rsidRPr="00D34406">
        <w:rPr>
          <w:rFonts w:ascii="Times New Roman" w:hAnsi="Times New Roman"/>
          <w:color w:val="000000" w:themeColor="text1"/>
          <w:szCs w:val="20"/>
          <w:rPrChange w:id="469" w:author="uzytkownik" w:date="2021-02-05T10:12:00Z">
            <w:rPr>
              <w:rFonts w:cs="Arial"/>
              <w:color w:val="000000" w:themeColor="text1"/>
              <w:sz w:val="18"/>
              <w:szCs w:val="18"/>
            </w:rPr>
          </w:rPrChange>
        </w:rPr>
        <w:t>(pieczęć i podpis osób/osoby uprawnionej do reprezentowania</w:t>
      </w:r>
      <w:r w:rsidRPr="00D34406">
        <w:rPr>
          <w:rFonts w:ascii="Times New Roman" w:hAnsi="Times New Roman"/>
          <w:color w:val="000000" w:themeColor="text1"/>
          <w:szCs w:val="20"/>
          <w:rPrChange w:id="470" w:author="uzytkownik" w:date="2021-02-05T10:12:00Z">
            <w:rPr>
              <w:rFonts w:cs="Arial"/>
              <w:color w:val="000000" w:themeColor="text1"/>
              <w:sz w:val="18"/>
              <w:szCs w:val="18"/>
            </w:rPr>
          </w:rPrChange>
        </w:rPr>
        <w:br/>
      </w:r>
      <w:r w:rsidRPr="00D34406">
        <w:rPr>
          <w:rFonts w:ascii="Times New Roman" w:hAnsi="Times New Roman"/>
          <w:color w:val="000000" w:themeColor="text1"/>
          <w:szCs w:val="20"/>
          <w:rPrChange w:id="471" w:author="uzytkownik" w:date="2021-02-05T10:12:00Z">
            <w:rPr>
              <w:rFonts w:cs="Arial"/>
              <w:color w:val="000000" w:themeColor="text1"/>
              <w:sz w:val="18"/>
              <w:szCs w:val="18"/>
            </w:rPr>
          </w:rPrChange>
        </w:rPr>
        <w:tab/>
      </w:r>
      <w:r w:rsidRPr="00D34406">
        <w:rPr>
          <w:rFonts w:ascii="Times New Roman" w:hAnsi="Times New Roman"/>
          <w:color w:val="000000" w:themeColor="text1"/>
          <w:szCs w:val="20"/>
          <w:rPrChange w:id="472" w:author="uzytkownik" w:date="2021-02-05T10:12:00Z">
            <w:rPr>
              <w:rFonts w:cs="Arial"/>
              <w:color w:val="000000" w:themeColor="text1"/>
              <w:sz w:val="18"/>
              <w:szCs w:val="18"/>
            </w:rPr>
          </w:rPrChange>
        </w:rPr>
        <w:tab/>
        <w:t>Wykonawcy i składania oświadczeń woli w jego imieniu)</w:t>
      </w:r>
    </w:p>
    <w:p w:rsidR="00CC2706" w:rsidRPr="005E3918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24"/>
          <w:rPrChange w:id="473" w:author="uzytkownik" w:date="2021-02-05T10:02:00Z">
            <w:rPr>
              <w:rFonts w:cs="Arial"/>
              <w:color w:val="000000" w:themeColor="text1"/>
              <w:sz w:val="18"/>
              <w:szCs w:val="18"/>
            </w:rPr>
          </w:rPrChange>
        </w:rPr>
      </w:pPr>
    </w:p>
    <w:p w:rsidR="00B65807" w:rsidRPr="005E3918" w:rsidRDefault="00B65807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  <w:rPrChange w:id="474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pPrChange w:id="475" w:author="uzytkownik" w:date="2021-02-05T10:15:00Z">
          <w:pPr>
            <w:ind w:left="397" w:hanging="397"/>
          </w:pPr>
        </w:pPrChange>
      </w:pPr>
      <w:r w:rsidRPr="005E3918">
        <w:rPr>
          <w:rFonts w:ascii="Times New Roman" w:hAnsi="Times New Roman"/>
          <w:b/>
          <w:color w:val="000000" w:themeColor="text1"/>
          <w:sz w:val="24"/>
          <w:rPrChange w:id="476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*</w:t>
      </w:r>
      <w:r w:rsidRPr="005E3918">
        <w:rPr>
          <w:rFonts w:ascii="Times New Roman" w:hAnsi="Times New Roman"/>
          <w:b/>
          <w:color w:val="000000" w:themeColor="text1"/>
          <w:sz w:val="24"/>
          <w:rPrChange w:id="477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ab/>
        <w:t>w przypadku osób fizycznych składających ofertę zgodnie z art. 43</w:t>
      </w:r>
      <w:r w:rsidRPr="005E3918">
        <w:rPr>
          <w:rFonts w:ascii="Times New Roman" w:hAnsi="Times New Roman"/>
          <w:b/>
          <w:color w:val="000000" w:themeColor="text1"/>
          <w:sz w:val="24"/>
          <w:vertAlign w:val="superscript"/>
          <w:rPrChange w:id="478" w:author="uzytkownik" w:date="2021-02-05T10:02:00Z">
            <w:rPr>
              <w:rFonts w:cs="Arial"/>
              <w:b/>
              <w:color w:val="000000" w:themeColor="text1"/>
              <w:szCs w:val="20"/>
              <w:vertAlign w:val="superscript"/>
            </w:rPr>
          </w:rPrChange>
        </w:rPr>
        <w:t>4</w:t>
      </w:r>
      <w:r w:rsidRPr="005E3918">
        <w:rPr>
          <w:rFonts w:ascii="Times New Roman" w:hAnsi="Times New Roman"/>
          <w:b/>
          <w:color w:val="000000" w:themeColor="text1"/>
          <w:sz w:val="24"/>
          <w:rPrChange w:id="479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Kodek</w:t>
      </w:r>
      <w:r w:rsidR="00111F84" w:rsidRPr="005E3918">
        <w:rPr>
          <w:rFonts w:ascii="Times New Roman" w:hAnsi="Times New Roman"/>
          <w:b/>
          <w:color w:val="000000" w:themeColor="text1"/>
          <w:sz w:val="24"/>
          <w:rPrChange w:id="480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s</w:t>
      </w:r>
      <w:r w:rsidRPr="005E3918">
        <w:rPr>
          <w:rFonts w:ascii="Times New Roman" w:hAnsi="Times New Roman"/>
          <w:b/>
          <w:color w:val="000000" w:themeColor="text1"/>
          <w:sz w:val="24"/>
          <w:rPrChange w:id="481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u Cywilnego nazwą (firmą) osoby fizycznej jest jej imię i nazwisko, w przypadku spółki cywilnej należy wpisać imiona i</w:t>
      </w:r>
      <w:r w:rsidR="00A71F4F" w:rsidRPr="005E3918">
        <w:rPr>
          <w:rFonts w:ascii="Times New Roman" w:hAnsi="Times New Roman"/>
          <w:b/>
          <w:color w:val="000000" w:themeColor="text1"/>
          <w:sz w:val="24"/>
          <w:rPrChange w:id="482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nazwiska wszystkich wspólników</w:t>
      </w:r>
    </w:p>
    <w:p w:rsidR="00E57C51" w:rsidRPr="005E3918" w:rsidRDefault="00B65807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  <w:rPrChange w:id="483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pPrChange w:id="484" w:author="uzytkownik" w:date="2021-02-05T10:15:00Z">
          <w:pPr>
            <w:ind w:left="397" w:hanging="397"/>
          </w:pPr>
        </w:pPrChange>
      </w:pPr>
      <w:r w:rsidRPr="005E3918">
        <w:rPr>
          <w:rFonts w:ascii="Times New Roman" w:hAnsi="Times New Roman"/>
          <w:b/>
          <w:color w:val="000000" w:themeColor="text1"/>
          <w:sz w:val="24"/>
          <w:rPrChange w:id="485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*</w:t>
      </w:r>
      <w:r w:rsidR="00A71F4F" w:rsidRPr="005E3918">
        <w:rPr>
          <w:rFonts w:ascii="Times New Roman" w:hAnsi="Times New Roman"/>
          <w:b/>
          <w:color w:val="000000" w:themeColor="text1"/>
          <w:sz w:val="24"/>
          <w:rPrChange w:id="486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*</w:t>
      </w:r>
      <w:r w:rsidRPr="005E3918">
        <w:rPr>
          <w:rFonts w:ascii="Times New Roman" w:hAnsi="Times New Roman"/>
          <w:b/>
          <w:color w:val="000000" w:themeColor="text1"/>
          <w:sz w:val="24"/>
          <w:rPrChange w:id="487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ab/>
        <w:t>niepotrzebne skreślić</w:t>
      </w:r>
    </w:p>
    <w:p w:rsidR="00CE3337" w:rsidRPr="005E3918" w:rsidRDefault="00DE431E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  <w:rPrChange w:id="488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pPrChange w:id="489" w:author="uzytkownik" w:date="2021-02-05T10:15:00Z">
          <w:pPr>
            <w:ind w:left="397" w:hanging="397"/>
          </w:pPr>
        </w:pPrChange>
      </w:pPr>
      <w:r w:rsidRPr="005E3918">
        <w:rPr>
          <w:rFonts w:ascii="Times New Roman" w:hAnsi="Times New Roman"/>
          <w:b/>
          <w:color w:val="000000" w:themeColor="text1"/>
          <w:sz w:val="24"/>
          <w:rPrChange w:id="490" w:author="uzytkownik" w:date="2021-02-05T10:02:00Z">
            <w:rPr>
              <w:b/>
              <w:color w:val="000000" w:themeColor="text1"/>
            </w:rPr>
          </w:rPrChange>
        </w:rPr>
        <w:t>*</w:t>
      </w:r>
      <w:r w:rsidR="00CE3337" w:rsidRPr="005E3918">
        <w:rPr>
          <w:rFonts w:ascii="Times New Roman" w:hAnsi="Times New Roman"/>
          <w:b/>
          <w:color w:val="000000" w:themeColor="text1"/>
          <w:sz w:val="24"/>
          <w:rPrChange w:id="491" w:author="uzytkownik" w:date="2021-02-05T10:02:00Z">
            <w:rPr>
              <w:b/>
              <w:color w:val="000000" w:themeColor="text1"/>
            </w:rPr>
          </w:rPrChange>
        </w:rPr>
        <w:t>**</w:t>
      </w:r>
      <w:r w:rsidR="00CE3337" w:rsidRPr="005E3918">
        <w:rPr>
          <w:rFonts w:ascii="Times New Roman" w:hAnsi="Times New Roman"/>
          <w:b/>
          <w:color w:val="000000" w:themeColor="text1"/>
          <w:sz w:val="24"/>
          <w:rPrChange w:id="492" w:author="uzytkownik" w:date="2021-02-05T10:02:00Z">
            <w:rPr>
              <w:b/>
              <w:color w:val="000000" w:themeColor="text1"/>
            </w:rPr>
          </w:rPrChange>
        </w:rPr>
        <w:tab/>
        <w:t>rozporządzenie Parlamentu Europejskiego i Rady (UE) 2016/679 z dnia 27 kwietnia 2016 r. w sprawie ochrony osób fizycznych w związku z przetwarzaniem danych osobowych i</w:t>
      </w:r>
      <w:r w:rsidRPr="005E3918">
        <w:rPr>
          <w:rFonts w:ascii="Times New Roman" w:hAnsi="Times New Roman"/>
          <w:b/>
          <w:color w:val="000000" w:themeColor="text1"/>
          <w:sz w:val="24"/>
          <w:rPrChange w:id="493" w:author="uzytkownik" w:date="2021-02-05T10:02:00Z">
            <w:rPr>
              <w:b/>
              <w:color w:val="000000" w:themeColor="text1"/>
            </w:rPr>
          </w:rPrChange>
        </w:rPr>
        <w:t> </w:t>
      </w:r>
      <w:r w:rsidR="00CE3337" w:rsidRPr="005E3918">
        <w:rPr>
          <w:rFonts w:ascii="Times New Roman" w:hAnsi="Times New Roman"/>
          <w:b/>
          <w:color w:val="000000" w:themeColor="text1"/>
          <w:sz w:val="24"/>
          <w:rPrChange w:id="494" w:author="uzytkownik" w:date="2021-02-05T10:02:00Z">
            <w:rPr>
              <w:b/>
              <w:color w:val="000000" w:themeColor="text1"/>
            </w:rPr>
          </w:rPrChange>
        </w:rPr>
        <w:t>w</w:t>
      </w:r>
      <w:r w:rsidRPr="005E3918">
        <w:rPr>
          <w:rFonts w:ascii="Times New Roman" w:hAnsi="Times New Roman"/>
          <w:b/>
          <w:color w:val="000000" w:themeColor="text1"/>
          <w:sz w:val="24"/>
          <w:rPrChange w:id="495" w:author="uzytkownik" w:date="2021-02-05T10:02:00Z">
            <w:rPr>
              <w:b/>
              <w:color w:val="000000" w:themeColor="text1"/>
            </w:rPr>
          </w:rPrChange>
        </w:rPr>
        <w:t> </w:t>
      </w:r>
      <w:r w:rsidR="00CE3337" w:rsidRPr="005E3918">
        <w:rPr>
          <w:rFonts w:ascii="Times New Roman" w:hAnsi="Times New Roman"/>
          <w:b/>
          <w:color w:val="000000" w:themeColor="text1"/>
          <w:sz w:val="24"/>
          <w:rPrChange w:id="496" w:author="uzytkownik" w:date="2021-02-05T10:02:00Z">
            <w:rPr>
              <w:b/>
              <w:color w:val="000000" w:themeColor="text1"/>
            </w:rPr>
          </w:rPrChange>
        </w:rPr>
        <w:t>sprawie swobodnego przepływu takich danych oraz uchylenia dyrektywy 95/46/WE (ogólne rozporządzenie o ochronie danych) (Dz. Urz. UE L 119 z 04.05.2016, str. 1)</w:t>
      </w:r>
    </w:p>
    <w:sectPr w:rsidR="00CE3337" w:rsidRPr="005E3918" w:rsidSect="00E31E2A">
      <w:footerReference w:type="default" r:id="rId8"/>
      <w:footerReference w:type="first" r:id="rId9"/>
      <w:pgSz w:w="11907" w:h="16840" w:code="9"/>
      <w:pgMar w:top="1417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2BC" w:rsidRDefault="00B412BC">
      <w:r>
        <w:separator/>
      </w:r>
    </w:p>
  </w:endnote>
  <w:endnote w:type="continuationSeparator" w:id="0">
    <w:p w:rsidR="00B412BC" w:rsidRDefault="00B41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497" w:author="uzytkownik" w:date="2021-02-05T10:18:00Z"/>
  <w:sdt>
    <w:sdtPr>
      <w:rPr>
        <w:rFonts w:ascii="Times New Roman" w:eastAsiaTheme="majorEastAsia" w:hAnsi="Times New Roman"/>
        <w:szCs w:val="20"/>
      </w:rPr>
      <w:id w:val="317544870"/>
      <w:docPartObj>
        <w:docPartGallery w:val="Page Numbers (Bottom of Page)"/>
        <w:docPartUnique/>
      </w:docPartObj>
    </w:sdtPr>
    <w:sdtEndPr/>
    <w:sdtContent>
      <w:customXmlInsRangeEnd w:id="497"/>
      <w:p w:rsidR="00765F3C" w:rsidRPr="00765F3C" w:rsidRDefault="00765F3C">
        <w:pPr>
          <w:pStyle w:val="Stopka"/>
          <w:jc w:val="right"/>
          <w:rPr>
            <w:ins w:id="498" w:author="uzytkownik" w:date="2021-02-05T10:18:00Z"/>
            <w:rFonts w:ascii="Times New Roman" w:eastAsiaTheme="majorEastAsia" w:hAnsi="Times New Roman"/>
            <w:szCs w:val="20"/>
            <w:rPrChange w:id="499" w:author="uzytkownik" w:date="2021-02-05T10:18:00Z">
              <w:rPr>
                <w:ins w:id="500" w:author="uzytkownik" w:date="2021-02-05T10:18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501" w:author="uzytkownik" w:date="2021-02-05T10:18:00Z">
          <w:r w:rsidRPr="00765F3C">
            <w:rPr>
              <w:rFonts w:ascii="Times New Roman" w:eastAsiaTheme="majorEastAsia" w:hAnsi="Times New Roman"/>
              <w:szCs w:val="20"/>
              <w:rPrChange w:id="502" w:author="uzytkownik" w:date="2021-02-05T10:18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765F3C">
            <w:rPr>
              <w:rFonts w:ascii="Times New Roman" w:eastAsiaTheme="minorEastAsia" w:hAnsi="Times New Roman"/>
              <w:szCs w:val="20"/>
              <w:rPrChange w:id="503" w:author="uzytkownik" w:date="2021-02-05T10:18:00Z">
                <w:rPr>
                  <w:rFonts w:asciiTheme="minorHAnsi" w:eastAsiaTheme="minorEastAsia" w:hAnsiTheme="minorHAnsi"/>
                  <w:sz w:val="22"/>
                  <w:szCs w:val="22"/>
                </w:rPr>
              </w:rPrChange>
            </w:rPr>
            <w:fldChar w:fldCharType="begin"/>
          </w:r>
          <w:r w:rsidRPr="00765F3C">
            <w:rPr>
              <w:rFonts w:ascii="Times New Roman" w:hAnsi="Times New Roman"/>
              <w:szCs w:val="20"/>
              <w:rPrChange w:id="504" w:author="uzytkownik" w:date="2021-02-05T10:18:00Z">
                <w:rPr/>
              </w:rPrChange>
            </w:rPr>
            <w:instrText>PAGE    \* MERGEFORMAT</w:instrText>
          </w:r>
          <w:r w:rsidRPr="00765F3C">
            <w:rPr>
              <w:rFonts w:ascii="Times New Roman" w:eastAsiaTheme="minorEastAsia" w:hAnsi="Times New Roman"/>
              <w:szCs w:val="20"/>
              <w:rPrChange w:id="505" w:author="uzytkownik" w:date="2021-02-05T10:18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1137B6" w:rsidRPr="001137B6">
          <w:rPr>
            <w:rFonts w:ascii="Times New Roman" w:eastAsiaTheme="majorEastAsia" w:hAnsi="Times New Roman"/>
            <w:noProof/>
            <w:szCs w:val="20"/>
          </w:rPr>
          <w:t>2</w:t>
        </w:r>
        <w:ins w:id="506" w:author="uzytkownik" w:date="2021-02-05T10:18:00Z">
          <w:r w:rsidRPr="00765F3C">
            <w:rPr>
              <w:rFonts w:ascii="Times New Roman" w:eastAsiaTheme="majorEastAsia" w:hAnsi="Times New Roman"/>
              <w:szCs w:val="20"/>
              <w:rPrChange w:id="507" w:author="uzytkownik" w:date="2021-02-05T10:18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508" w:author="uzytkownik" w:date="2021-02-05T10:18:00Z"/>
    </w:sdtContent>
  </w:sdt>
  <w:customXmlInsRangeEnd w:id="508"/>
  <w:p w:rsidR="00BA408F" w:rsidRPr="00424047" w:rsidRDefault="00BA408F" w:rsidP="002A4AD8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509" w:author="uzytkownik" w:date="2021-02-05T10:17:00Z"/>
  <w:sdt>
    <w:sdtPr>
      <w:rPr>
        <w:rFonts w:ascii="Times New Roman" w:eastAsiaTheme="majorEastAsia" w:hAnsi="Times New Roman"/>
        <w:szCs w:val="20"/>
      </w:rPr>
      <w:id w:val="245853011"/>
      <w:docPartObj>
        <w:docPartGallery w:val="Page Numbers (Bottom of Page)"/>
        <w:docPartUnique/>
      </w:docPartObj>
    </w:sdtPr>
    <w:sdtEndPr/>
    <w:sdtContent>
      <w:customXmlInsRangeEnd w:id="509"/>
      <w:p w:rsidR="003A544C" w:rsidRPr="003A544C" w:rsidRDefault="003A544C">
        <w:pPr>
          <w:pStyle w:val="Stopka"/>
          <w:jc w:val="right"/>
          <w:rPr>
            <w:ins w:id="510" w:author="uzytkownik" w:date="2021-02-05T10:17:00Z"/>
            <w:rFonts w:ascii="Times New Roman" w:eastAsiaTheme="majorEastAsia" w:hAnsi="Times New Roman"/>
            <w:szCs w:val="20"/>
            <w:rPrChange w:id="511" w:author="uzytkownik" w:date="2021-02-05T10:18:00Z">
              <w:rPr>
                <w:ins w:id="512" w:author="uzytkownik" w:date="2021-02-05T10:17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513" w:author="uzytkownik" w:date="2021-02-05T10:17:00Z">
          <w:r w:rsidRPr="003A544C">
            <w:rPr>
              <w:rFonts w:ascii="Times New Roman" w:eastAsiaTheme="majorEastAsia" w:hAnsi="Times New Roman"/>
              <w:szCs w:val="20"/>
              <w:rPrChange w:id="514" w:author="uzytkownik" w:date="2021-02-05T10:18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3A544C">
            <w:rPr>
              <w:rFonts w:ascii="Times New Roman" w:eastAsiaTheme="minorEastAsia" w:hAnsi="Times New Roman"/>
              <w:szCs w:val="20"/>
              <w:rPrChange w:id="515" w:author="uzytkownik" w:date="2021-02-05T10:18:00Z">
                <w:rPr>
                  <w:rFonts w:asciiTheme="minorHAnsi" w:eastAsiaTheme="minorEastAsia" w:hAnsiTheme="minorHAnsi"/>
                  <w:sz w:val="22"/>
                  <w:szCs w:val="22"/>
                </w:rPr>
              </w:rPrChange>
            </w:rPr>
            <w:fldChar w:fldCharType="begin"/>
          </w:r>
          <w:r w:rsidRPr="003A544C">
            <w:rPr>
              <w:rFonts w:ascii="Times New Roman" w:hAnsi="Times New Roman"/>
              <w:szCs w:val="20"/>
              <w:rPrChange w:id="516" w:author="uzytkownik" w:date="2021-02-05T10:18:00Z">
                <w:rPr/>
              </w:rPrChange>
            </w:rPr>
            <w:instrText>PAGE    \* MERGEFORMAT</w:instrText>
          </w:r>
          <w:r w:rsidRPr="003A544C">
            <w:rPr>
              <w:rFonts w:ascii="Times New Roman" w:eastAsiaTheme="minorEastAsia" w:hAnsi="Times New Roman"/>
              <w:szCs w:val="20"/>
              <w:rPrChange w:id="517" w:author="uzytkownik" w:date="2021-02-05T10:18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1137B6" w:rsidRPr="001137B6">
          <w:rPr>
            <w:rFonts w:ascii="Times New Roman" w:eastAsiaTheme="majorEastAsia" w:hAnsi="Times New Roman"/>
            <w:noProof/>
            <w:szCs w:val="20"/>
          </w:rPr>
          <w:t>1</w:t>
        </w:r>
        <w:ins w:id="518" w:author="uzytkownik" w:date="2021-02-05T10:17:00Z">
          <w:r w:rsidRPr="003A544C">
            <w:rPr>
              <w:rFonts w:ascii="Times New Roman" w:eastAsiaTheme="majorEastAsia" w:hAnsi="Times New Roman"/>
              <w:szCs w:val="20"/>
              <w:rPrChange w:id="519" w:author="uzytkownik" w:date="2021-02-05T10:18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520" w:author="uzytkownik" w:date="2021-02-05T10:17:00Z"/>
    </w:sdtContent>
  </w:sdt>
  <w:customXmlInsRangeEnd w:id="520"/>
  <w:p w:rsidR="003A544C" w:rsidRDefault="003A54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2BC" w:rsidRDefault="00B412BC">
      <w:r>
        <w:separator/>
      </w:r>
    </w:p>
  </w:footnote>
  <w:footnote w:type="continuationSeparator" w:id="0">
    <w:p w:rsidR="00B412BC" w:rsidRDefault="00B412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C65EB1"/>
    <w:multiLevelType w:val="hybridMultilevel"/>
    <w:tmpl w:val="090419E8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9C3BE3"/>
    <w:multiLevelType w:val="hybridMultilevel"/>
    <w:tmpl w:val="9A30BF54"/>
    <w:lvl w:ilvl="0" w:tplc="6B120D40">
      <w:start w:val="11"/>
      <w:numFmt w:val="decimal"/>
      <w:lvlText w:val="%1)"/>
      <w:lvlJc w:val="left"/>
      <w:pPr>
        <w:ind w:left="993" w:hanging="360"/>
      </w:pPr>
      <w:rPr>
        <w:rFonts w:eastAsia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2" w15:restartNumberingAfterBreak="0">
    <w:nsid w:val="1ECB0A21"/>
    <w:multiLevelType w:val="hybridMultilevel"/>
    <w:tmpl w:val="8A84831E"/>
    <w:lvl w:ilvl="0" w:tplc="6E1239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3B54CD"/>
    <w:multiLevelType w:val="hybridMultilevel"/>
    <w:tmpl w:val="0ABACE3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 w15:restartNumberingAfterBreak="0">
    <w:nsid w:val="31A54475"/>
    <w:multiLevelType w:val="hybridMultilevel"/>
    <w:tmpl w:val="DBDAD21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1D274C9"/>
    <w:multiLevelType w:val="hybridMultilevel"/>
    <w:tmpl w:val="728CC988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DA17F4"/>
    <w:multiLevelType w:val="hybridMultilevel"/>
    <w:tmpl w:val="6DC44F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E5353D"/>
    <w:multiLevelType w:val="hybridMultilevel"/>
    <w:tmpl w:val="9B2C5CAE"/>
    <w:lvl w:ilvl="0" w:tplc="F3E8BC58">
      <w:start w:val="2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657046FA"/>
    <w:multiLevelType w:val="hybridMultilevel"/>
    <w:tmpl w:val="1E90C846"/>
    <w:lvl w:ilvl="0" w:tplc="182E1766">
      <w:start w:val="2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A25EB1"/>
    <w:multiLevelType w:val="hybridMultilevel"/>
    <w:tmpl w:val="C3C279C4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25"/>
  </w:num>
  <w:num w:numId="4">
    <w:abstractNumId w:val="19"/>
  </w:num>
  <w:num w:numId="5">
    <w:abstractNumId w:val="26"/>
  </w:num>
  <w:num w:numId="6">
    <w:abstractNumId w:val="33"/>
  </w:num>
  <w:num w:numId="7">
    <w:abstractNumId w:val="24"/>
  </w:num>
  <w:num w:numId="8">
    <w:abstractNumId w:val="6"/>
  </w:num>
  <w:num w:numId="9">
    <w:abstractNumId w:val="30"/>
  </w:num>
  <w:num w:numId="10">
    <w:abstractNumId w:val="10"/>
  </w:num>
  <w:num w:numId="11">
    <w:abstractNumId w:val="29"/>
  </w:num>
  <w:num w:numId="12">
    <w:abstractNumId w:val="8"/>
  </w:num>
  <w:num w:numId="13">
    <w:abstractNumId w:val="20"/>
  </w:num>
  <w:num w:numId="14">
    <w:abstractNumId w:val="23"/>
  </w:num>
  <w:num w:numId="15">
    <w:abstractNumId w:val="17"/>
  </w:num>
  <w:num w:numId="16">
    <w:abstractNumId w:val="18"/>
  </w:num>
  <w:num w:numId="17">
    <w:abstractNumId w:val="7"/>
  </w:num>
  <w:num w:numId="18">
    <w:abstractNumId w:val="32"/>
  </w:num>
  <w:num w:numId="19">
    <w:abstractNumId w:val="15"/>
  </w:num>
  <w:num w:numId="20">
    <w:abstractNumId w:val="31"/>
  </w:num>
  <w:num w:numId="21">
    <w:abstractNumId w:val="11"/>
  </w:num>
  <w:num w:numId="22">
    <w:abstractNumId w:val="5"/>
  </w:num>
  <w:num w:numId="23">
    <w:abstractNumId w:val="22"/>
  </w:num>
  <w:num w:numId="24">
    <w:abstractNumId w:val="14"/>
  </w:num>
  <w:num w:numId="25">
    <w:abstractNumId w:val="12"/>
  </w:num>
  <w:num w:numId="26">
    <w:abstractNumId w:val="27"/>
  </w:num>
  <w:num w:numId="27">
    <w:abstractNumId w:val="21"/>
  </w:num>
  <w:num w:numId="28">
    <w:abstractNumId w:val="16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zytkownik">
    <w15:presenceInfo w15:providerId="None" w15:userId="uzytkow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4A2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7B6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AB1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4D3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144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544C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4B71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2DFB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4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0DB7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4A40"/>
    <w:rsid w:val="004D6323"/>
    <w:rsid w:val="004D7FF8"/>
    <w:rsid w:val="004E0E72"/>
    <w:rsid w:val="004E1FF8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20A5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0F9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513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C55"/>
    <w:rsid w:val="005A2BFD"/>
    <w:rsid w:val="005A34BA"/>
    <w:rsid w:val="005A3B44"/>
    <w:rsid w:val="005A42D6"/>
    <w:rsid w:val="005A638E"/>
    <w:rsid w:val="005A79AD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8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6E7F"/>
    <w:rsid w:val="00617046"/>
    <w:rsid w:val="00617396"/>
    <w:rsid w:val="006201A0"/>
    <w:rsid w:val="006220DE"/>
    <w:rsid w:val="00622999"/>
    <w:rsid w:val="006229E3"/>
    <w:rsid w:val="0062389B"/>
    <w:rsid w:val="00623B54"/>
    <w:rsid w:val="00624A24"/>
    <w:rsid w:val="00626B8D"/>
    <w:rsid w:val="006279CC"/>
    <w:rsid w:val="00630C2B"/>
    <w:rsid w:val="006327F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042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4E2A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894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2564"/>
    <w:rsid w:val="00763248"/>
    <w:rsid w:val="00763622"/>
    <w:rsid w:val="00763F82"/>
    <w:rsid w:val="00763FA2"/>
    <w:rsid w:val="00764319"/>
    <w:rsid w:val="007648FB"/>
    <w:rsid w:val="00764AF2"/>
    <w:rsid w:val="0076548D"/>
    <w:rsid w:val="00765F3C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1A7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097F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167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4DB8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6F46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0A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D92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26FB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2BC"/>
    <w:rsid w:val="00B413CD"/>
    <w:rsid w:val="00B41978"/>
    <w:rsid w:val="00B41D66"/>
    <w:rsid w:val="00B428D8"/>
    <w:rsid w:val="00B42B0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8C5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D69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5F55"/>
    <w:rsid w:val="00C464D7"/>
    <w:rsid w:val="00C46FC2"/>
    <w:rsid w:val="00C47432"/>
    <w:rsid w:val="00C47883"/>
    <w:rsid w:val="00C47C72"/>
    <w:rsid w:val="00C47D2E"/>
    <w:rsid w:val="00C47E22"/>
    <w:rsid w:val="00C510DF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453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8F5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44E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2EF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406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58AC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599D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1E2A"/>
    <w:rsid w:val="00E321B8"/>
    <w:rsid w:val="00E329F1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47DF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6DA7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D3C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C2B5D1A-3B81-4092-A8D7-47ACB93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C0053-8FA5-4164-AFD8-A3C2144A9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946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6609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uzytkownik</cp:lastModifiedBy>
  <cp:revision>53</cp:revision>
  <cp:lastPrinted>2021-06-09T11:39:00Z</cp:lastPrinted>
  <dcterms:created xsi:type="dcterms:W3CDTF">2020-07-07T11:23:00Z</dcterms:created>
  <dcterms:modified xsi:type="dcterms:W3CDTF">2023-02-09T09:57:00Z</dcterms:modified>
</cp:coreProperties>
</file>