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 w:rsidP="00227CBE">
      <w:pPr>
        <w:spacing w:line="276" w:lineRule="auto"/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  <w:pPrChange w:id="86" w:author="uzytkownik" w:date="2023-02-09T10:58:00Z">
          <w:pPr/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2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ins w:id="93" w:author="uzytkownik" w:date="2022-12-08T08:44:00Z"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ins w:id="94" w:author="uzytkownik" w:date="2023-01-26T09:55:00Z">
        <w:r w:rsidR="00E300A5" w:rsidRPr="00E300A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 w Dukli, </w:t>
        </w:r>
      </w:ins>
      <w:ins w:id="95" w:author="uzytkownik" w:date="2023-02-09T10:58:00Z">
        <w:r w:rsidR="00227CB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                </w:t>
        </w:r>
      </w:ins>
      <w:bookmarkStart w:id="96" w:name="_GoBack"/>
      <w:bookmarkEnd w:id="96"/>
      <w:ins w:id="97" w:author="uzytkownik" w:date="2023-01-26T09:55:00Z">
        <w:r w:rsidR="00E300A5" w:rsidRPr="00E300A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w ramach programu Rewitalizacji Rynku w Dukli w 2023 roku</w:t>
        </w:r>
      </w:ins>
      <w:del w:id="98" w:author="uzytkownik" w:date="2023-01-26T09:55:00Z">
        <w:r w:rsidR="00383182" w:rsidRPr="00B133A6" w:rsidDel="00E300A5">
          <w:rPr>
            <w:rFonts w:ascii="Times New Roman" w:hAnsi="Times New Roman" w:cs="Times New Roman"/>
            <w:b/>
            <w:sz w:val="24"/>
            <w:szCs w:val="24"/>
            <w:rPrChange w:id="99" w:author="uzytkownik" w:date="2021-02-05T10:21:00Z">
              <w:rPr>
                <w:b/>
                <w:szCs w:val="20"/>
              </w:rPr>
            </w:rPrChange>
          </w:rPr>
          <w:delText xml:space="preserve"> </w:delText>
        </w:r>
      </w:del>
      <w:del w:id="100" w:author="uzytkownik" w:date="2021-02-05T10:21:00Z"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1" w:author="uzytkownik" w:date="2021-02-05T10:21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B133A6" w:rsidDel="00B133A6">
          <w:rPr>
            <w:rFonts w:ascii="Times New Roman" w:hAnsi="Times New Roman" w:cs="Times New Roman"/>
            <w:b/>
            <w:sz w:val="24"/>
            <w:szCs w:val="24"/>
            <w:rPrChange w:id="102" w:author="uzytkownik" w:date="2021-02-05T10:21:00Z">
              <w:rPr>
                <w:b/>
                <w:szCs w:val="20"/>
              </w:rPr>
            </w:rPrChange>
          </w:rPr>
          <w:delText>E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3" w:author="uzytkownik" w:date="2021-02-05T10:21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B133A6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104" w:author="uzytkownik" w:date="2021-02-05T10:21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5" w:author="uzytkownik" w:date="2021-02-05T10:21:00Z">
              <w:rPr>
                <w:b/>
                <w:szCs w:val="20"/>
              </w:rPr>
            </w:rPrChange>
          </w:rPr>
          <w:delText>ci Michały, gmina Witonia</w:delText>
        </w:r>
        <w:r w:rsidR="00383182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6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7" w:author="uzytkownik" w:date="2021-04-16T10:51:00Z">
        <w:r w:rsidR="00A80DF8">
          <w:rPr>
            <w:rFonts w:ascii="Times New Roman" w:hAnsi="Times New Roman"/>
            <w:b/>
            <w:sz w:val="24"/>
          </w:rPr>
          <w:t xml:space="preserve">, </w:t>
        </w:r>
      </w:ins>
      <w:del w:id="108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9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5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7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9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32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21:00Z">
            <w:rPr>
              <w:del w:id="134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1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3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5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lastRenderedPageBreak/>
        <w:t xml:space="preserve">Oświadczam, że w celu wykazania spełniania warunków udziału w postępowaniu, określonych przez </w:t>
      </w:r>
      <w:del w:id="157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9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60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5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6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7" w:author="uzytkownik" w:date="2021-02-05T10:21:00Z">
            <w:rPr>
              <w:del w:id="208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09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10" w:author="uzytkownik" w:date="2021-02-05T10:21:00Z">
            <w:rPr>
              <w:del w:id="211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3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4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6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7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8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3B245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48" w:author="uzytkownik" w:date="2023-02-09T10:53:00Z">
        <w:sectPr w:rsidR="00B72E97" w:rsidRPr="00B133A6" w:rsidSect="003B245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4F2" w:rsidRDefault="00BD74F2" w:rsidP="0038231F">
      <w:pPr>
        <w:spacing w:line="240" w:lineRule="auto"/>
      </w:pPr>
      <w:r>
        <w:separator/>
      </w:r>
    </w:p>
  </w:endnote>
  <w:endnote w:type="continuationSeparator" w:id="0">
    <w:p w:rsidR="00BD74F2" w:rsidRDefault="00BD74F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4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4"/>
      <w:p w:rsidR="00F137A6" w:rsidRPr="00F137A6" w:rsidRDefault="00F137A6">
        <w:pPr>
          <w:pStyle w:val="Stopka"/>
          <w:jc w:val="right"/>
          <w:rPr>
            <w:ins w:id="225" w:author="uzytkownik" w:date="2021-02-05T10:24:00Z"/>
            <w:rFonts w:ascii="Times New Roman" w:eastAsiaTheme="majorEastAsia" w:hAnsi="Times New Roman" w:cs="Times New Roman"/>
            <w:szCs w:val="20"/>
            <w:rPrChange w:id="226" w:author="uzytkownik" w:date="2021-02-05T10:24:00Z">
              <w:rPr>
                <w:ins w:id="227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8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29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0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1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2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227CBE" w:rsidRPr="00227CBE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3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4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5" w:author="uzytkownik" w:date="2021-02-05T10:24:00Z"/>
    </w:sdtContent>
  </w:sdt>
  <w:customXmlInsRangeEnd w:id="235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6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6"/>
      <w:p w:rsidR="00F137A6" w:rsidRPr="00F137A6" w:rsidRDefault="00F137A6">
        <w:pPr>
          <w:pStyle w:val="Stopka"/>
          <w:jc w:val="right"/>
          <w:rPr>
            <w:ins w:id="237" w:author="uzytkownik" w:date="2021-02-05T10:25:00Z"/>
            <w:rFonts w:ascii="Times New Roman" w:eastAsiaTheme="majorEastAsia" w:hAnsi="Times New Roman" w:cs="Times New Roman"/>
            <w:szCs w:val="20"/>
            <w:rPrChange w:id="238" w:author="uzytkownik" w:date="2021-02-05T10:25:00Z">
              <w:rPr>
                <w:ins w:id="239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40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1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2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3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4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227CBE" w:rsidRPr="00227CBE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5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6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7" w:author="uzytkownik" w:date="2021-02-05T10:25:00Z"/>
    </w:sdtContent>
  </w:sdt>
  <w:customXmlInsRangeEnd w:id="247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4F2" w:rsidRDefault="00BD74F2" w:rsidP="0038231F">
      <w:pPr>
        <w:spacing w:line="240" w:lineRule="auto"/>
      </w:pPr>
      <w:r>
        <w:separator/>
      </w:r>
    </w:p>
  </w:footnote>
  <w:footnote w:type="continuationSeparator" w:id="0">
    <w:p w:rsidR="00BD74F2" w:rsidRDefault="00BD74F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1A30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27CBE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245D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BD74F2"/>
    <w:rsid w:val="00C014B5"/>
    <w:rsid w:val="00C04E7A"/>
    <w:rsid w:val="00C06DBD"/>
    <w:rsid w:val="00C14393"/>
    <w:rsid w:val="00C4103F"/>
    <w:rsid w:val="00C5641C"/>
    <w:rsid w:val="00C57DEB"/>
    <w:rsid w:val="00C714C4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0A5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19A8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0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2A38C-47B3-4822-961D-E7494D70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57</cp:revision>
  <cp:lastPrinted>2021-04-20T08:00:00Z</cp:lastPrinted>
  <dcterms:created xsi:type="dcterms:W3CDTF">2019-09-09T06:25:00Z</dcterms:created>
  <dcterms:modified xsi:type="dcterms:W3CDTF">2023-02-09T09:58:00Z</dcterms:modified>
</cp:coreProperties>
</file>