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proofErr w:type="spellStart"/>
      <w:ins w:id="65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poczty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elektronicznej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7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9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1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2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adres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skrzynki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(ESP) na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ePuap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>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3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4" w:author="uzytkownik" w:date="2021-02-05T10:10:00Z">
          <w:pPr/>
        </w:pPrChange>
      </w:pPr>
    </w:p>
    <w:p w:rsidR="001D11C5" w:rsidRDefault="00B65807" w:rsidP="001A4EBD">
      <w:pPr>
        <w:rPr>
          <w:ins w:id="75" w:author="uzytkownik" w:date="2022-12-08T08:43:00Z"/>
          <w:rFonts w:ascii="Times New Roman" w:hAnsi="Times New Roman"/>
          <w:sz w:val="24"/>
        </w:rPr>
      </w:pPr>
      <w:r w:rsidRPr="005E3918">
        <w:rPr>
          <w:rFonts w:ascii="Times New Roman" w:hAnsi="Times New Roman"/>
          <w:color w:val="000000" w:themeColor="text1"/>
          <w:sz w:val="24"/>
          <w:rPrChange w:id="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79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0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1" w:author="uzytkownik" w:date="2021-02-05T10:02:00Z">
            <w:rPr/>
          </w:rPrChange>
        </w:rPr>
        <w:t xml:space="preserve"> ustawy </w:t>
      </w:r>
      <w:ins w:id="82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3" w:author="uzytkownik" w:date="2021-02-05T10:02:00Z">
            <w:rPr/>
          </w:rPrChange>
        </w:rPr>
        <w:t xml:space="preserve">z dnia 11 września 2019 roku - Prawo zamówień publicznych dla zadania: </w:t>
      </w:r>
    </w:p>
    <w:p w:rsidR="00B42B0F" w:rsidRPr="005139D6" w:rsidDel="005139D6" w:rsidRDefault="005139D6" w:rsidP="00E72D8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del w:id="84" w:author="uzytkownik" w:date="2023-02-20T09:11:00Z"/>
          <w:rFonts w:ascii="Times New Roman" w:hAnsi="Times New Roman"/>
          <w:sz w:val="24"/>
          <w:rPrChange w:id="85" w:author="uzytkownik" w:date="2023-02-20T09:11:00Z">
            <w:rPr>
              <w:del w:id="86" w:author="uzytkownik" w:date="2023-02-20T09:11:00Z"/>
              <w:rFonts w:ascii="Times New Roman" w:hAnsi="Times New Roman"/>
              <w:b/>
              <w:sz w:val="24"/>
            </w:rPr>
          </w:rPrChange>
        </w:rPr>
        <w:pPrChange w:id="87" w:author="uzytkownik" w:date="2023-02-20T09:12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bookmarkStart w:id="88" w:name="_GoBack"/>
      <w:ins w:id="89" w:author="uzytkownik" w:date="2023-02-20T09:11:00Z">
        <w:r>
          <w:rPr>
            <w:rFonts w:ascii="Times New Roman" w:hAnsi="Times New Roman"/>
            <w:b/>
            <w:sz w:val="24"/>
          </w:rPr>
          <w:t>Prz</w:t>
        </w:r>
      </w:ins>
      <w:ins w:id="90" w:author="uzytkownik" w:date="2023-02-20T09:12:00Z">
        <w:r>
          <w:rPr>
            <w:rFonts w:ascii="Times New Roman" w:hAnsi="Times New Roman"/>
            <w:b/>
            <w:sz w:val="24"/>
          </w:rPr>
          <w:t>e</w:t>
        </w:r>
      </w:ins>
      <w:ins w:id="91" w:author="uzytkownik" w:date="2023-02-20T09:11:00Z">
        <w:r>
          <w:rPr>
            <w:rFonts w:ascii="Times New Roman" w:hAnsi="Times New Roman"/>
            <w:b/>
            <w:sz w:val="24"/>
          </w:rPr>
          <w:t xml:space="preserve">budowa i zmiana sposobu użytkowania części pomieszczeń Szkoły Podstawowej przy ul. Kościuszki 13 w Dukli na Przedszkole Gminne na działkach nr ewid. 192 i 240/1 </w:t>
        </w:r>
      </w:ins>
      <w:ins w:id="92" w:author="uzytkownik" w:date="2023-02-20T09:12:00Z">
        <w:r>
          <w:rPr>
            <w:rFonts w:ascii="Times New Roman" w:hAnsi="Times New Roman"/>
            <w:b/>
            <w:sz w:val="24"/>
          </w:rPr>
          <w:t xml:space="preserve">                    </w:t>
        </w:r>
      </w:ins>
      <w:ins w:id="93" w:author="uzytkownik" w:date="2023-02-20T09:11:00Z">
        <w:r>
          <w:rPr>
            <w:rFonts w:ascii="Times New Roman" w:hAnsi="Times New Roman"/>
            <w:b/>
            <w:sz w:val="24"/>
          </w:rPr>
          <w:t>w miejscowości Dukla</w:t>
        </w:r>
      </w:ins>
    </w:p>
    <w:p w:rsidR="005139D6" w:rsidRPr="005E3918" w:rsidRDefault="005139D6" w:rsidP="00E72D85">
      <w:pPr>
        <w:spacing w:line="276" w:lineRule="auto"/>
        <w:rPr>
          <w:ins w:id="94" w:author="uzytkownik" w:date="2023-02-20T09:11:00Z"/>
          <w:rFonts w:ascii="Times New Roman" w:hAnsi="Times New Roman"/>
          <w:sz w:val="24"/>
          <w:rPrChange w:id="95" w:author="uzytkownik" w:date="2021-02-05T10:02:00Z">
            <w:rPr>
              <w:ins w:id="96" w:author="uzytkownik" w:date="2023-02-20T09:11:00Z"/>
            </w:rPr>
          </w:rPrChange>
        </w:rPr>
        <w:pPrChange w:id="97" w:author="uzytkownik" w:date="2023-02-20T09:12:00Z">
          <w:pPr/>
        </w:pPrChange>
      </w:pPr>
    </w:p>
    <w:bookmarkEnd w:id="88"/>
    <w:p w:rsidR="001A4EBD" w:rsidRPr="005E3918" w:rsidDel="006327FB" w:rsidRDefault="001A4EBD" w:rsidP="001A4EBD">
      <w:pPr>
        <w:rPr>
          <w:del w:id="98" w:author="uzytkownik" w:date="2021-05-05T11:50:00Z"/>
          <w:rFonts w:ascii="Times New Roman" w:hAnsi="Times New Roman"/>
          <w:b/>
          <w:color w:val="000000" w:themeColor="text1"/>
          <w:sz w:val="24"/>
          <w:rPrChange w:id="99" w:author="uzytkownik" w:date="2021-02-05T10:02:00Z">
            <w:rPr>
              <w:del w:id="100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5E3918" w:rsidDel="005E3918" w:rsidRDefault="001D11C5" w:rsidP="001D11C5">
      <w:pPr>
        <w:jc w:val="center"/>
        <w:rPr>
          <w:del w:id="101" w:author="uzytkownik" w:date="2021-02-05T10:10:00Z"/>
          <w:rFonts w:ascii="Times New Roman" w:eastAsiaTheme="minorHAnsi" w:hAnsi="Times New Roman"/>
          <w:b/>
          <w:sz w:val="24"/>
          <w:rPrChange w:id="102" w:author="uzytkownik" w:date="2021-02-05T10:02:00Z">
            <w:rPr>
              <w:del w:id="103" w:author="uzytkownik" w:date="2021-02-05T10:10:00Z"/>
              <w:rFonts w:eastAsiaTheme="minorHAnsi"/>
              <w:b/>
              <w:szCs w:val="20"/>
            </w:rPr>
          </w:rPrChange>
        </w:rPr>
      </w:pPr>
      <w:del w:id="104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05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5E3918" w:rsidDel="000964A2" w:rsidRDefault="001D11C5" w:rsidP="001D11C5">
      <w:pPr>
        <w:jc w:val="center"/>
        <w:rPr>
          <w:del w:id="106" w:author="uzytkownik" w:date="2021-04-16T10:51:00Z"/>
          <w:rFonts w:ascii="Times New Roman" w:eastAsiaTheme="minorHAnsi" w:hAnsi="Times New Roman"/>
          <w:b/>
          <w:sz w:val="24"/>
          <w:rPrChange w:id="107" w:author="uzytkownik" w:date="2021-02-05T10:02:00Z">
            <w:rPr>
              <w:del w:id="108" w:author="uzytkownik" w:date="2021-04-16T10:51:00Z"/>
              <w:rFonts w:eastAsiaTheme="minorHAnsi"/>
              <w:b/>
              <w:szCs w:val="20"/>
            </w:rPr>
          </w:rPrChange>
        </w:rPr>
      </w:pPr>
      <w:del w:id="109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10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Pr="005E3918" w:rsidDel="005E3918">
          <w:rPr>
            <w:rFonts w:ascii="Times New Roman" w:eastAsia="Arial,Bold" w:hAnsi="Times New Roman" w:hint="eastAsia"/>
            <w:b/>
            <w:sz w:val="24"/>
            <w:rPrChange w:id="111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5E3918" w:rsidDel="005E3918">
          <w:rPr>
            <w:rFonts w:ascii="Times New Roman" w:eastAsiaTheme="minorHAnsi" w:hAnsi="Times New Roman"/>
            <w:b/>
            <w:sz w:val="24"/>
            <w:rPrChange w:id="112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Del="00B42B0F" w:rsidRDefault="00037806" w:rsidP="007F5FA6">
      <w:pPr>
        <w:rPr>
          <w:del w:id="113" w:author="uzytkownik" w:date="2022-12-08T08:43:00Z"/>
          <w:rFonts w:ascii="Times New Roman" w:hAnsi="Times New Roman"/>
          <w:color w:val="000000" w:themeColor="text1"/>
          <w:sz w:val="24"/>
          <w:rPrChange w:id="114" w:author="uzytkownik" w:date="2021-02-05T10:02:00Z">
            <w:rPr>
              <w:del w:id="115" w:author="uzytkownik" w:date="2022-12-08T08:43:00Z"/>
              <w:rFonts w:cs="Arial"/>
              <w:color w:val="000000" w:themeColor="text1"/>
              <w:szCs w:val="20"/>
            </w:rPr>
          </w:rPrChange>
        </w:rPr>
      </w:pPr>
    </w:p>
    <w:p w:rsidR="004D4A40" w:rsidRPr="006F4E2A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16" w:author="uzytkownik" w:date="2022-05-04T12:20:00Z"/>
          <w:rFonts w:ascii="Times New Roman" w:hAnsi="Times New Roman"/>
          <w:color w:val="000000" w:themeColor="text1"/>
          <w:sz w:val="24"/>
          <w:rPrChange w:id="117" w:author="uzytkownik" w:date="2022-05-04T12:20:00Z">
            <w:rPr>
              <w:ins w:id="118" w:author="uzytkownik" w:date="2022-05-04T12:2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19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20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21" w:author="uzytkownik" w:date="2021-04-14T09:29:00Z">
        <w:r w:rsidRPr="005E3918" w:rsidDel="00CD3453">
          <w:rPr>
            <w:rFonts w:ascii="Times New Roman" w:hAnsi="Times New Roman"/>
            <w:color w:val="000000" w:themeColor="text1"/>
            <w:sz w:val="24"/>
            <w:lang w:eastAsia="pl-PL"/>
            <w:rPrChange w:id="122" w:author="uzytkownik" w:date="2021-02-05T10:02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23" w:author="uzytkownik" w:date="2021-04-14T09:29:00Z">
        <w:r w:rsidR="00CD3453">
          <w:rPr>
            <w:rFonts w:ascii="Times New Roman" w:hAnsi="Times New Roman"/>
            <w:color w:val="000000" w:themeColor="text1"/>
            <w:sz w:val="24"/>
            <w:lang w:eastAsia="pl-PL"/>
          </w:rPr>
          <w:t>kosztorysowe</w:t>
        </w:r>
        <w:r w:rsidR="00CD3453" w:rsidRPr="005E3918">
          <w:rPr>
            <w:rFonts w:ascii="Times New Roman" w:hAnsi="Times New Roman"/>
            <w:color w:val="000000" w:themeColor="text1"/>
            <w:sz w:val="24"/>
            <w:lang w:eastAsia="pl-PL"/>
            <w:rPrChange w:id="124" w:author="uzytkownik" w:date="2021-02-05T10:02:00Z">
              <w:rPr>
                <w:color w:val="000000" w:themeColor="text1"/>
                <w:lang w:eastAsia="pl-PL"/>
              </w:rPr>
            </w:rPrChange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25" w:author="uzytkownik" w:date="2021-02-05T10:02:00Z">
            <w:rPr>
              <w:color w:val="000000" w:themeColor="text1"/>
              <w:lang w:eastAsia="pl-PL"/>
            </w:rPr>
          </w:rPrChange>
        </w:rPr>
        <w:t xml:space="preserve">brutto - </w:t>
      </w:r>
      <w:r w:rsidRPr="005E3918">
        <w:rPr>
          <w:rFonts w:ascii="Times New Roman" w:hAnsi="Times New Roman"/>
          <w:b/>
          <w:color w:val="000000" w:themeColor="text1"/>
          <w:sz w:val="24"/>
          <w:rPrChange w:id="12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27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Pr="005E3918">
        <w:rPr>
          <w:rFonts w:ascii="Times New Roman" w:hAnsi="Times New Roman"/>
          <w:b/>
          <w:color w:val="000000" w:themeColor="text1"/>
          <w:kern w:val="2"/>
          <w:sz w:val="24"/>
          <w:rPrChange w:id="128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29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</w:t>
      </w:r>
      <w:ins w:id="130" w:author="uzytkownik" w:date="2021-04-20T09:57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, w tym</w:t>
        </w:r>
      </w:ins>
      <w:ins w:id="131" w:author="uzytkownik" w:date="2021-06-09T13:33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:</w:t>
        </w:r>
      </w:ins>
    </w:p>
    <w:p w:rsidR="00C47432" w:rsidRPr="00A45589" w:rsidRDefault="002D4144" w:rsidP="005139D6">
      <w:pPr>
        <w:suppressAutoHyphens/>
        <w:spacing w:after="10" w:line="259" w:lineRule="auto"/>
        <w:ind w:left="720"/>
        <w:contextualSpacing/>
        <w:rPr>
          <w:ins w:id="132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33" w:author="uzytkownik" w:date="2023-02-20T09:12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34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1)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</w:r>
      </w:ins>
      <w:ins w:id="135" w:author="uzytkownik" w:date="2022-06-28T11:25:00Z">
        <w:r w:rsidR="00C47432" w:rsidRPr="00A45589">
          <w:rPr>
            <w:rFonts w:ascii="Times New Roman" w:hAnsi="Times New Roman"/>
            <w:color w:val="000000" w:themeColor="text1"/>
            <w:kern w:val="2"/>
            <w:sz w:val="24"/>
          </w:rPr>
          <w:t>stawka roboczogodziny: ….…..zł/r-g,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36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37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koszty ogólne: ….…..% (od  R+S),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38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39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tabs>
          <w:tab w:val="left" w:pos="426"/>
          <w:tab w:val="left" w:leader="dot" w:pos="5757"/>
          <w:tab w:val="right" w:leader="dot" w:pos="9633"/>
        </w:tabs>
        <w:ind w:left="1701" w:hanging="425"/>
        <w:rPr>
          <w:ins w:id="140" w:author="uzytkownik" w:date="2022-06-28T11:25:00Z"/>
          <w:rFonts w:ascii="Times New Roman" w:hAnsi="Times New Roman"/>
          <w:color w:val="000000" w:themeColor="text1"/>
          <w:sz w:val="24"/>
        </w:rPr>
      </w:pPr>
      <w:ins w:id="141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podatek VAT: ……… %.</w:t>
        </w:r>
      </w:ins>
    </w:p>
    <w:p w:rsidR="00302983" w:rsidRPr="005E3918" w:rsidDel="00616E7F" w:rsidRDefault="003F0077">
      <w:pPr>
        <w:tabs>
          <w:tab w:val="left" w:pos="426"/>
          <w:tab w:val="right" w:leader="dot" w:pos="9633"/>
        </w:tabs>
        <w:spacing w:line="276" w:lineRule="auto"/>
        <w:ind w:left="426"/>
        <w:rPr>
          <w:del w:id="142" w:author="uzytkownik" w:date="2021-04-20T09:54:00Z"/>
          <w:rFonts w:ascii="Times New Roman" w:hAnsi="Times New Roman"/>
          <w:color w:val="000000" w:themeColor="text1"/>
          <w:sz w:val="24"/>
          <w:rPrChange w:id="143" w:author="uzytkownik" w:date="2021-02-05T10:02:00Z">
            <w:rPr>
              <w:del w:id="144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145" w:author="uzytkownik" w:date="2021-04-20T09:5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del w:id="146" w:author="uzytkownik" w:date="2021-04-20T09:56:00Z">
        <w:r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47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148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49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/>
        <w:rPr>
          <w:del w:id="150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151" w:author="uzytkownik" w:date="2021-02-05T10:02:00Z">
            <w:rPr>
              <w:del w:id="152" w:author="uzytkownik" w:date="2021-02-05T10:10:00Z"/>
              <w:color w:val="000000" w:themeColor="text1"/>
              <w:lang w:eastAsia="pl-PL"/>
            </w:rPr>
          </w:rPrChange>
        </w:rPr>
        <w:pPrChange w:id="153" w:author="uzytkownik" w:date="2021-04-20T09:54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  <w:rPrChange w:id="15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155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15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15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15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15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16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16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r w:rsidRPr="005E3918">
        <w:rPr>
          <w:rFonts w:ascii="Times New Roman" w:hAnsi="Times New Roman"/>
          <w:b/>
          <w:color w:val="000000" w:themeColor="text1"/>
          <w:sz w:val="24"/>
          <w:rPrChange w:id="16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16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16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8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2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174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175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176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177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178" w:author="uzytkownik" w:date="2021-02-05T10:11:00Z"/>
          <w:rFonts w:ascii="Times New Roman" w:hAnsi="Times New Roman"/>
          <w:color w:val="000000" w:themeColor="text1"/>
          <w:sz w:val="24"/>
          <w:rPrChange w:id="179" w:author="uzytkownik" w:date="2021-02-05T10:02:00Z">
            <w:rPr>
              <w:del w:id="180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181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1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83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18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186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187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188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(w przypadku udziału podwykonawców w realizacji zamówienia, Zamawiający żąda wskazania przez Wykonawcę części zamówienia (zakres prac), których wykonanie </w:t>
      </w:r>
      <w:r w:rsidRPr="005E3918">
        <w:rPr>
          <w:rFonts w:ascii="Times New Roman" w:hAnsi="Times New Roman"/>
          <w:i/>
          <w:color w:val="000000" w:themeColor="text1"/>
          <w:sz w:val="24"/>
          <w:rPrChange w:id="189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lastRenderedPageBreak/>
        <w:t>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190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191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3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6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9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201" w:author="uzytkownik" w:date="2021-02-05T10:17:00Z"/>
          <w:rFonts w:ascii="Times New Roman" w:hAnsi="Times New Roman"/>
          <w:color w:val="000000" w:themeColor="text1"/>
          <w:sz w:val="24"/>
          <w:rPrChange w:id="202" w:author="uzytkownik" w:date="2021-02-05T10:02:00Z">
            <w:rPr>
              <w:del w:id="203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04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205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20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207" w:author="uzytkownik" w:date="2021-02-05T10:10:00Z"/>
          <w:rFonts w:ascii="Times New Roman" w:hAnsi="Times New Roman"/>
          <w:color w:val="000000" w:themeColor="text1"/>
          <w:sz w:val="24"/>
          <w:rPrChange w:id="208" w:author="uzytkownik" w:date="2021-02-05T10:02:00Z">
            <w:rPr>
              <w:del w:id="209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10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211" w:author="uzytkownik" w:date="2021-02-05T10:10:00Z"/>
          <w:rFonts w:ascii="Times New Roman" w:hAnsi="Times New Roman"/>
          <w:color w:val="000000" w:themeColor="text1"/>
          <w:sz w:val="24"/>
          <w:rPrChange w:id="212" w:author="uzytkownik" w:date="2021-02-05T10:02:00Z">
            <w:rPr>
              <w:del w:id="213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14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6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1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9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221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2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224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2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229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3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3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3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3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2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4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2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2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243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9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2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25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2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5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25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5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5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5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2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2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2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64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265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266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267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26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71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272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273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274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275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276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277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278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27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8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8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2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2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2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2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2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2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2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2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29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2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29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3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30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30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0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0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9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0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311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12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313" w:author="uzytkownik" w:date="2021-04-21T13:54:00Z"/>
          <w:rFonts w:ascii="Times New Roman" w:hAnsi="Times New Roman"/>
          <w:color w:val="000000" w:themeColor="text1"/>
          <w:sz w:val="24"/>
          <w:rPrChange w:id="314" w:author="uzytkownik" w:date="2021-02-05T10:02:00Z">
            <w:rPr>
              <w:del w:id="315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316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317" w:author="uzytkownik" w:date="2021-04-21T13:54:00Z">
        <w:r w:rsidRPr="005E3918" w:rsidDel="006A7042">
          <w:rPr>
            <w:rFonts w:ascii="Times New Roman" w:hAnsi="Times New Roman"/>
            <w:color w:val="000000" w:themeColor="text1"/>
            <w:sz w:val="24"/>
            <w:rPrChange w:id="31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31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3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24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26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27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28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29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30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31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32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3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Default="00E53CC4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334" w:author="uzytkownik" w:date="2021-04-21T13:51:00Z"/>
          <w:rFonts w:ascii="Times New Roman" w:hAnsi="Times New Roman"/>
          <w:color w:val="000000" w:themeColor="text1"/>
          <w:sz w:val="24"/>
        </w:rPr>
        <w:pPrChange w:id="335" w:author="uzytkownik" w:date="2021-02-05T10:1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337" w:author="uzytkownik" w:date="2021-04-21T13:51:00Z">
        <w:r w:rsidR="00F76D3C"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338" w:author="uzytkownik" w:date="2021-04-21T13:51:00Z"/>
          <w:rFonts w:ascii="Times New Roman" w:hAnsi="Times New Roman"/>
          <w:color w:val="000000" w:themeColor="text1"/>
          <w:sz w:val="24"/>
        </w:rPr>
      </w:pPr>
      <w:ins w:id="339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340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34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342" w:author="uzytkownik" w:date="2021-04-21T13:51:00Z" w:name="move69905529"/>
      <w:moveTo w:id="343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344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342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345" w:author="uzytkownik" w:date="2021-04-21T13:51:00Z"/>
          <w:rFonts w:ascii="Times New Roman" w:hAnsi="Times New Roman"/>
          <w:color w:val="000000" w:themeColor="text1"/>
          <w:sz w:val="24"/>
        </w:rPr>
        <w:pPrChange w:id="346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347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348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34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3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35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352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353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354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355" w:author="uzytkownik" w:date="2021-04-21T13:52:00Z"/>
          <w:rFonts w:ascii="Times New Roman" w:hAnsi="Times New Roman"/>
          <w:color w:val="000000" w:themeColor="text1"/>
          <w:sz w:val="24"/>
        </w:rPr>
      </w:pPr>
      <w:del w:id="356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5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5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359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3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61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362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6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365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6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367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369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70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371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37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373" w:author="uzytkownik" w:date="2021-04-21T13:51:00Z"/>
          <w:rFonts w:ascii="Times New Roman" w:hAnsi="Times New Roman"/>
          <w:color w:val="000000" w:themeColor="text1"/>
          <w:sz w:val="24"/>
          <w:rPrChange w:id="374" w:author="uzytkownik" w:date="2021-02-05T10:02:00Z">
            <w:rPr>
              <w:moveFrom w:id="375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376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377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78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7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380" w:author="uzytkownik" w:date="2021-04-21T13:51:00Z" w:name="move69905529"/>
      <w:moveFrom w:id="381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380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3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88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3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  <w:r w:rsidRPr="005E3918">
        <w:rPr>
          <w:rFonts w:ascii="Times New Roman" w:hAnsi="Times New Roman"/>
          <w:color w:val="000000" w:themeColor="text1"/>
          <w:sz w:val="24"/>
          <w:rPrChange w:id="3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395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6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97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39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399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400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401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02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03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0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05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0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0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08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0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1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1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1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1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14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1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1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1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1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1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20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1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2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423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4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425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6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E9" w:rsidRDefault="00963EE9">
      <w:r>
        <w:separator/>
      </w:r>
    </w:p>
  </w:endnote>
  <w:endnote w:type="continuationSeparator" w:id="0">
    <w:p w:rsidR="00963EE9" w:rsidRDefault="0096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27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427"/>
      <w:p w:rsidR="00765F3C" w:rsidRPr="00765F3C" w:rsidRDefault="00765F3C">
        <w:pPr>
          <w:pStyle w:val="Stopka"/>
          <w:jc w:val="right"/>
          <w:rPr>
            <w:ins w:id="428" w:author="uzytkownik" w:date="2021-02-05T10:18:00Z"/>
            <w:rFonts w:ascii="Times New Roman" w:eastAsiaTheme="majorEastAsia" w:hAnsi="Times New Roman"/>
            <w:szCs w:val="20"/>
            <w:rPrChange w:id="429" w:author="uzytkownik" w:date="2021-02-05T10:18:00Z">
              <w:rPr>
                <w:ins w:id="430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31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32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433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434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435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E72D85" w:rsidRPr="00E72D85">
          <w:rPr>
            <w:rFonts w:ascii="Times New Roman" w:eastAsiaTheme="majorEastAsia" w:hAnsi="Times New Roman"/>
            <w:noProof/>
            <w:szCs w:val="20"/>
          </w:rPr>
          <w:t>3</w:t>
        </w:r>
        <w:ins w:id="436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37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38" w:author="uzytkownik" w:date="2021-02-05T10:18:00Z"/>
    </w:sdtContent>
  </w:sdt>
  <w:customXmlInsRangeEnd w:id="438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39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439"/>
      <w:p w:rsidR="003A544C" w:rsidRPr="003A544C" w:rsidRDefault="003A544C">
        <w:pPr>
          <w:pStyle w:val="Stopka"/>
          <w:jc w:val="right"/>
          <w:rPr>
            <w:ins w:id="440" w:author="uzytkownik" w:date="2021-02-05T10:17:00Z"/>
            <w:rFonts w:ascii="Times New Roman" w:eastAsiaTheme="majorEastAsia" w:hAnsi="Times New Roman"/>
            <w:szCs w:val="20"/>
            <w:rPrChange w:id="441" w:author="uzytkownik" w:date="2021-02-05T10:18:00Z">
              <w:rPr>
                <w:ins w:id="442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43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44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445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446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447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E72D85" w:rsidRPr="00E72D85">
          <w:rPr>
            <w:rFonts w:ascii="Times New Roman" w:eastAsiaTheme="majorEastAsia" w:hAnsi="Times New Roman"/>
            <w:noProof/>
            <w:szCs w:val="20"/>
          </w:rPr>
          <w:t>1</w:t>
        </w:r>
        <w:ins w:id="448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4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50" w:author="uzytkownik" w:date="2021-02-05T10:17:00Z"/>
    </w:sdtContent>
  </w:sdt>
  <w:customXmlInsRangeEnd w:id="450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E9" w:rsidRDefault="00963EE9">
      <w:r>
        <w:separator/>
      </w:r>
    </w:p>
  </w:footnote>
  <w:footnote w:type="continuationSeparator" w:id="0">
    <w:p w:rsidR="00963EE9" w:rsidRDefault="0096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7"/>
  </w:num>
  <w:num w:numId="5">
    <w:abstractNumId w:val="23"/>
  </w:num>
  <w:num w:numId="6">
    <w:abstractNumId w:val="29"/>
  </w:num>
  <w:num w:numId="7">
    <w:abstractNumId w:val="21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8"/>
  </w:num>
  <w:num w:numId="13">
    <w:abstractNumId w:val="18"/>
  </w:num>
  <w:num w:numId="14">
    <w:abstractNumId w:val="20"/>
  </w:num>
  <w:num w:numId="15">
    <w:abstractNumId w:val="15"/>
  </w:num>
  <w:num w:numId="16">
    <w:abstractNumId w:val="16"/>
  </w:num>
  <w:num w:numId="17">
    <w:abstractNumId w:val="7"/>
  </w:num>
  <w:num w:numId="18">
    <w:abstractNumId w:val="28"/>
  </w:num>
  <w:num w:numId="19">
    <w:abstractNumId w:val="14"/>
  </w:num>
  <w:num w:numId="20">
    <w:abstractNumId w:val="27"/>
  </w:num>
  <w:num w:numId="21">
    <w:abstractNumId w:val="11"/>
  </w:num>
  <w:num w:numId="22">
    <w:abstractNumId w:val="5"/>
  </w:num>
  <w:num w:numId="23">
    <w:abstractNumId w:val="19"/>
  </w:num>
  <w:num w:numId="24">
    <w:abstractNumId w:val="1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39D6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3EE9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2D85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7584-C254-42A9-BC9B-470633D7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47</cp:revision>
  <cp:lastPrinted>2021-06-09T11:39:00Z</cp:lastPrinted>
  <dcterms:created xsi:type="dcterms:W3CDTF">2020-07-07T11:23:00Z</dcterms:created>
  <dcterms:modified xsi:type="dcterms:W3CDTF">2023-02-20T08:13:00Z</dcterms:modified>
</cp:coreProperties>
</file>