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4-20T10:00:00Z">
        <w:r w:rsidRPr="00B133A6" w:rsidDel="00841DF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30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1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2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4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5" w:author="uzytkownik" w:date="2021-02-05T10:21:00Z">
            <w:rPr>
              <w:ins w:id="36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7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8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0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Węgierski 11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9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6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67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69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0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74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5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0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D409DE" w:rsidRPr="00B133A6" w:rsidRDefault="001F027E" w:rsidP="00882A71">
      <w:pPr>
        <w:spacing w:line="276" w:lineRule="auto"/>
        <w:rPr>
          <w:rFonts w:ascii="Times New Roman" w:hAnsi="Times New Roman" w:cs="Times New Roman"/>
          <w:b/>
          <w:sz w:val="24"/>
          <w:szCs w:val="24"/>
          <w:rPrChange w:id="85" w:author="uzytkownik" w:date="2021-02-05T10:21:00Z">
            <w:rPr>
              <w:b/>
              <w:szCs w:val="20"/>
            </w:rPr>
          </w:rPrChange>
        </w:rPr>
        <w:pPrChange w:id="86" w:author="uzytkownik" w:date="2023-02-20T09:19:00Z">
          <w:pPr/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2" w:author="uzytkownik" w:date="2021-06-09T13:18:00Z">
        <w:r w:rsidR="00FC6BF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ins w:id="93" w:author="uzytkownik" w:date="2022-12-08T08:44:00Z"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ins w:id="94" w:author="uzytkownik" w:date="2023-02-20T09:19:00Z">
        <w:r w:rsidR="00882A71">
          <w:rPr>
            <w:rFonts w:ascii="Times New Roman" w:hAnsi="Times New Roman"/>
            <w:b/>
            <w:sz w:val="24"/>
          </w:rPr>
          <w:t xml:space="preserve">Przebudowa i zmiana sposobu użytkowania części pomieszczeń Szkoły Podstawowej przy ul. Kościuszki 13 </w:t>
        </w:r>
        <w:r w:rsidR="00882A71">
          <w:rPr>
            <w:rFonts w:ascii="Times New Roman" w:hAnsi="Times New Roman"/>
            <w:b/>
            <w:sz w:val="24"/>
          </w:rPr>
          <w:t xml:space="preserve">                          </w:t>
        </w:r>
        <w:r w:rsidR="00882A71">
          <w:rPr>
            <w:rFonts w:ascii="Times New Roman" w:hAnsi="Times New Roman"/>
            <w:b/>
            <w:sz w:val="24"/>
          </w:rPr>
          <w:t>w Dukli na Przedszkole Gminne na działkach nr ewid. 192 i 240/1</w:t>
        </w:r>
        <w:r w:rsidR="00882A71">
          <w:rPr>
            <w:rFonts w:ascii="Times New Roman" w:hAnsi="Times New Roman"/>
            <w:b/>
            <w:sz w:val="24"/>
          </w:rPr>
          <w:t xml:space="preserve">                                 </w:t>
        </w:r>
        <w:r w:rsidR="00882A71">
          <w:rPr>
            <w:rFonts w:ascii="Times New Roman" w:hAnsi="Times New Roman"/>
            <w:b/>
            <w:sz w:val="24"/>
          </w:rPr>
          <w:t xml:space="preserve">                     w miejscowości Dukla</w:t>
        </w:r>
      </w:ins>
      <w:bookmarkStart w:id="95" w:name="_GoBack"/>
      <w:del w:id="96" w:author="uzytkownik" w:date="2023-02-20T09:19:00Z">
        <w:r w:rsidR="00383182" w:rsidRPr="00882A71" w:rsidDel="00882A71">
          <w:rPr>
            <w:rFonts w:ascii="Times New Roman" w:hAnsi="Times New Roman" w:cs="Times New Roman"/>
            <w:b/>
            <w:sz w:val="24"/>
            <w:szCs w:val="24"/>
            <w:rPrChange w:id="97" w:author="uzytkownik" w:date="2023-02-20T09:19:00Z">
              <w:rPr>
                <w:b/>
                <w:szCs w:val="20"/>
              </w:rPr>
            </w:rPrChange>
          </w:rPr>
          <w:delText xml:space="preserve"> </w:delText>
        </w:r>
      </w:del>
      <w:del w:id="98" w:author="uzytkownik" w:date="2021-02-05T10:21:00Z">
        <w:r w:rsidR="00383182" w:rsidRPr="00882A71" w:rsidDel="00B133A6">
          <w:rPr>
            <w:rFonts w:ascii="Times New Roman" w:hAnsi="Times New Roman" w:cs="Times New Roman"/>
            <w:b/>
            <w:sz w:val="24"/>
            <w:szCs w:val="24"/>
            <w:rPrChange w:id="99" w:author="uzytkownik" w:date="2023-02-20T09:19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882A71" w:rsidDel="00B133A6">
          <w:rPr>
            <w:rFonts w:ascii="Times New Roman" w:hAnsi="Times New Roman" w:cs="Times New Roman"/>
            <w:b/>
            <w:sz w:val="24"/>
            <w:szCs w:val="24"/>
            <w:rPrChange w:id="100" w:author="uzytkownik" w:date="2023-02-20T09:19:00Z">
              <w:rPr>
                <w:b/>
                <w:szCs w:val="20"/>
              </w:rPr>
            </w:rPrChange>
          </w:rPr>
          <w:delText>E</w:delText>
        </w:r>
        <w:r w:rsidR="00383182" w:rsidRPr="00882A71" w:rsidDel="00B133A6">
          <w:rPr>
            <w:rFonts w:ascii="Times New Roman" w:hAnsi="Times New Roman" w:cs="Times New Roman"/>
            <w:b/>
            <w:sz w:val="24"/>
            <w:szCs w:val="24"/>
            <w:rPrChange w:id="101" w:author="uzytkownik" w:date="2023-02-20T09:19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882A71" w:rsidDel="00B133A6">
          <w:rPr>
            <w:rFonts w:ascii="Times New Roman" w:eastAsia="Arial,Bold" w:hAnsi="Times New Roman" w:cs="Times New Roman" w:hint="eastAsia"/>
            <w:b/>
            <w:sz w:val="24"/>
            <w:szCs w:val="24"/>
            <w:rPrChange w:id="102" w:author="uzytkownik" w:date="2023-02-20T09:19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882A71" w:rsidDel="00B133A6">
          <w:rPr>
            <w:rFonts w:ascii="Times New Roman" w:hAnsi="Times New Roman" w:cs="Times New Roman"/>
            <w:b/>
            <w:sz w:val="24"/>
            <w:szCs w:val="24"/>
            <w:rPrChange w:id="103" w:author="uzytkownik" w:date="2023-02-20T09:19:00Z">
              <w:rPr>
                <w:b/>
                <w:szCs w:val="20"/>
              </w:rPr>
            </w:rPrChange>
          </w:rPr>
          <w:delText>ci Michały, gmina Witonia</w:delText>
        </w:r>
        <w:r w:rsidR="00383182" w:rsidRPr="00882A71" w:rsidDel="00B133A6">
          <w:rPr>
            <w:rFonts w:ascii="Times New Roman" w:hAnsi="Times New Roman" w:cs="Times New Roman"/>
            <w:bCs/>
            <w:sz w:val="24"/>
            <w:szCs w:val="24"/>
            <w:rPrChange w:id="104" w:author="uzytkownik" w:date="2023-02-20T09:19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5" w:author="uzytkownik" w:date="2021-04-16T10:51:00Z">
        <w:r w:rsidR="00A80DF8" w:rsidRPr="00882A71">
          <w:rPr>
            <w:rFonts w:ascii="Times New Roman" w:hAnsi="Times New Roman"/>
            <w:b/>
            <w:sz w:val="24"/>
            <w:rPrChange w:id="106" w:author="uzytkownik" w:date="2023-02-20T09:19:00Z">
              <w:rPr>
                <w:rFonts w:ascii="Times New Roman" w:hAnsi="Times New Roman"/>
                <w:b/>
                <w:sz w:val="24"/>
              </w:rPr>
            </w:rPrChange>
          </w:rPr>
          <w:t>,</w:t>
        </w:r>
        <w:bookmarkEnd w:id="95"/>
        <w:r w:rsidR="00A80DF8">
          <w:rPr>
            <w:rFonts w:ascii="Times New Roman" w:hAnsi="Times New Roman"/>
            <w:b/>
            <w:sz w:val="24"/>
          </w:rPr>
          <w:t xml:space="preserve"> </w:t>
        </w:r>
      </w:ins>
      <w:del w:id="107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8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24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26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7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8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31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32" w:author="uzytkownik" w:date="2021-02-05T10:21:00Z">
            <w:rPr>
              <w:del w:id="133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3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7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1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54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Oświadczam, że w celu wykazania spełniania warunków udziału w postępowaniu, określonych przez </w:t>
      </w:r>
      <w:del w:id="156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57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58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59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64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lastRenderedPageBreak/>
        <w:t>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06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7" w:author="uzytkownik" w:date="2021-02-05T10:21:00Z">
            <w:rPr>
              <w:del w:id="208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09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10" w:author="uzytkownik" w:date="2021-02-05T10:21:00Z">
            <w:rPr>
              <w:del w:id="211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13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4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16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17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18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9440AD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  <w:sectPrChange w:id="248" w:author="uzytkownik" w:date="2021-02-05T10:25:00Z">
        <w:sectPr w:rsidR="00B72E97" w:rsidRPr="00B133A6" w:rsidSect="009440A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FB6" w:rsidRDefault="00012FB6" w:rsidP="0038231F">
      <w:pPr>
        <w:spacing w:line="240" w:lineRule="auto"/>
      </w:pPr>
      <w:r>
        <w:separator/>
      </w:r>
    </w:p>
  </w:endnote>
  <w:endnote w:type="continuationSeparator" w:id="0">
    <w:p w:rsidR="00012FB6" w:rsidRDefault="00012FB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24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4"/>
      <w:p w:rsidR="00F137A6" w:rsidRPr="00F137A6" w:rsidRDefault="00F137A6">
        <w:pPr>
          <w:pStyle w:val="Stopka"/>
          <w:jc w:val="right"/>
          <w:rPr>
            <w:ins w:id="225" w:author="uzytkownik" w:date="2021-02-05T10:24:00Z"/>
            <w:rFonts w:ascii="Times New Roman" w:eastAsiaTheme="majorEastAsia" w:hAnsi="Times New Roman" w:cs="Times New Roman"/>
            <w:szCs w:val="20"/>
            <w:rPrChange w:id="226" w:author="uzytkownik" w:date="2021-02-05T10:24:00Z">
              <w:rPr>
                <w:ins w:id="227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28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29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0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31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2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882A71" w:rsidRPr="00882A71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33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4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35" w:author="uzytkownik" w:date="2021-02-05T10:24:00Z"/>
    </w:sdtContent>
  </w:sdt>
  <w:customXmlInsRangeEnd w:id="235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36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36"/>
      <w:p w:rsidR="00F137A6" w:rsidRPr="00F137A6" w:rsidRDefault="00F137A6">
        <w:pPr>
          <w:pStyle w:val="Stopka"/>
          <w:jc w:val="right"/>
          <w:rPr>
            <w:ins w:id="237" w:author="uzytkownik" w:date="2021-02-05T10:25:00Z"/>
            <w:rFonts w:ascii="Times New Roman" w:eastAsiaTheme="majorEastAsia" w:hAnsi="Times New Roman" w:cs="Times New Roman"/>
            <w:szCs w:val="20"/>
            <w:rPrChange w:id="238" w:author="uzytkownik" w:date="2021-02-05T10:25:00Z">
              <w:rPr>
                <w:ins w:id="239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40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1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2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43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4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882A71" w:rsidRPr="00882A71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45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6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7" w:author="uzytkownik" w:date="2021-02-05T10:25:00Z"/>
    </w:sdtContent>
  </w:sdt>
  <w:customXmlInsRangeEnd w:id="247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FB6" w:rsidRDefault="00012FB6" w:rsidP="0038231F">
      <w:pPr>
        <w:spacing w:line="240" w:lineRule="auto"/>
      </w:pPr>
      <w:r>
        <w:separator/>
      </w:r>
    </w:p>
  </w:footnote>
  <w:footnote w:type="continuationSeparator" w:id="0">
    <w:p w:rsidR="00012FB6" w:rsidRDefault="00012FB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2FB6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82A7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14C4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A8646-B513-4B06-82D0-BC943B0D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55</cp:revision>
  <cp:lastPrinted>2021-04-20T08:00:00Z</cp:lastPrinted>
  <dcterms:created xsi:type="dcterms:W3CDTF">2019-09-09T06:25:00Z</dcterms:created>
  <dcterms:modified xsi:type="dcterms:W3CDTF">2023-02-20T08:20:00Z</dcterms:modified>
</cp:coreProperties>
</file>