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82" w:rsidRPr="00B133A6" w:rsidRDefault="00383182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5:00Z">
        <w:r w:rsidRPr="00B133A6" w:rsidDel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5:00Z">
        <w:r w:rsidR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377653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nr 3</w:t>
      </w:r>
      <w:del w:id="6" w:author="uzytkownik" w:date="2021-04-20T10:00:00Z">
        <w:r w:rsidRPr="00B133A6" w:rsidDel="00841DF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A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 S</w:t>
      </w:r>
      <w:del w:id="9" w:author="uzytkownik" w:date="2021-02-05T10:21:00Z">
        <w:r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PrChange w:id="12" w:author="uzytkownik" w:date="2021-02-05T10:22:00Z"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42"/>
        <w:tblGridChange w:id="13">
          <w:tblGrid>
            <w:gridCol w:w="1951"/>
          </w:tblGrid>
        </w:tblGridChange>
      </w:tblGrid>
      <w:tr w:rsidR="00383182" w:rsidRPr="00B133A6" w:rsidTr="00B133A6">
        <w:trPr>
          <w:trHeight w:val="121"/>
          <w:trPrChange w:id="14" w:author="uzytkownik" w:date="2021-02-05T10:22:00Z">
            <w:trPr>
              <w:trHeight w:val="121"/>
            </w:trPr>
          </w:trPrChange>
        </w:trPr>
        <w:tc>
          <w:tcPr>
            <w:tcW w:w="1242" w:type="dxa"/>
            <w:tcPrChange w:id="15" w:author="uzytkownik" w:date="2021-02-05T10:22:00Z">
              <w:tcPr>
                <w:tcW w:w="1951" w:type="dxa"/>
              </w:tcPr>
            </w:tcPrChange>
          </w:tcPr>
          <w:p w:rsidR="00383182" w:rsidRPr="00B133A6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6" w:author="uzytkownik" w:date="2021-02-05T10:21:00Z">
                  <w:rPr/>
                </w:rPrChange>
              </w:rPr>
            </w:pPr>
            <w:r w:rsidRPr="00B133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rPrChange w:id="17" w:author="uzytkownik" w:date="2021-02-05T10:21:00Z">
                  <w:rPr>
                    <w:rFonts w:cs="Arial"/>
                    <w:b/>
                    <w:color w:val="000000" w:themeColor="text1"/>
                    <w:szCs w:val="20"/>
                  </w:rPr>
                </w:rPrChange>
              </w:rPr>
              <w:t xml:space="preserve"> </w:t>
            </w:r>
            <w:del w:id="18" w:author="uzytkownik" w:date="2021-02-05T10:20:00Z">
              <w:r w:rsidRPr="00B133A6" w:rsidDel="00B133A6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9" w:author="uzytkownik" w:date="2021-02-05T10:21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>BD.271.II.2.2021</w:delText>
              </w:r>
            </w:del>
          </w:p>
        </w:tc>
      </w:tr>
      <w:tr w:rsidR="00383182" w:rsidRPr="00B133A6" w:rsidTr="00B133A6">
        <w:trPr>
          <w:trHeight w:val="261"/>
          <w:trPrChange w:id="20" w:author="uzytkownik" w:date="2021-02-05T10:22:00Z">
            <w:trPr>
              <w:trHeight w:val="261"/>
            </w:trPr>
          </w:trPrChange>
        </w:trPr>
        <w:tc>
          <w:tcPr>
            <w:tcW w:w="1242" w:type="dxa"/>
            <w:tcPrChange w:id="21" w:author="uzytkownik" w:date="2021-02-05T10:22:00Z">
              <w:tcPr>
                <w:tcW w:w="1951" w:type="dxa"/>
              </w:tcPr>
            </w:tcPrChange>
          </w:tcPr>
          <w:p w:rsidR="00383182" w:rsidRPr="00B133A6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  <w:rPrChange w:id="22" w:author="uzytkownik" w:date="2021-02-05T10:21:00Z">
                  <w:rPr>
                    <w:rFonts w:cs="Arial"/>
                    <w:b/>
                    <w:szCs w:val="20"/>
                  </w:rPr>
                </w:rPrChange>
              </w:rPr>
            </w:pPr>
          </w:p>
        </w:tc>
      </w:tr>
    </w:tbl>
    <w:p w:rsidR="00202A79" w:rsidRPr="00B133A6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00E7D" w:rsidRPr="00B133A6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383182" w:rsidRPr="00B133A6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00E7D" w:rsidRPr="00B133A6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8" w:author="uzytkownik" w:date="2021-02-05T10:21:00Z">
            <w:rPr>
              <w:b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30" w:author="uzytkownik" w:date="2021-02-05T10:20:00Z">
        <w:r w:rsidR="00383182"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1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2" w:author="uzytkownik" w:date="2021-02-05T10:20:00Z">
        <w:r w:rsidR="00B133A6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00E7D" w:rsidRPr="00B133A6" w:rsidRDefault="00512E22" w:rsidP="007079D5">
      <w:pPr>
        <w:tabs>
          <w:tab w:val="left" w:pos="3828"/>
        </w:tabs>
        <w:spacing w:line="240" w:lineRule="auto"/>
        <w:ind w:left="5245"/>
        <w:rPr>
          <w:ins w:id="34" w:author="uzytkownik" w:date="2021-02-05T10:20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5" w:author="uzytkownik" w:date="2021-02-05T10:21:00Z">
            <w:rPr>
              <w:ins w:id="36" w:author="uzytkownik" w:date="2021-02-05T10:20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7" w:author="uzytkownik" w:date="2021-02-05T10:20:00Z">
        <w:r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8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</w:delText>
        </w:r>
        <w:r w:rsidR="00383182"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35 Witonia</w:delText>
        </w:r>
      </w:del>
      <w:ins w:id="40" w:author="uzytkownik" w:date="2021-02-05T10:20:00Z">
        <w:r w:rsidR="00B133A6"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38-450 Dukla</w:t>
        </w:r>
      </w:ins>
    </w:p>
    <w:p w:rsidR="00B133A6" w:rsidRPr="00B133A6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21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21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0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Węgierski 11</w:t>
        </w:r>
      </w:ins>
    </w:p>
    <w:p w:rsidR="00C4103F" w:rsidRPr="00B133A6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="002A0864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9" w:author="uzytkownik" w:date="2021-02-05T10:21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="007936D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7118F0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56326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7118F0" w:rsidRPr="00B133A6" w:rsidRDefault="007118F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6" w:author="uzytkownik" w:date="2021-02-05T10:23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</w:t>
      </w:r>
      <w:r w:rsidR="00BB0C3C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, w zależności od podmiotu: NIP/PESEL,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KRS/CEiDG)</w:t>
      </w:r>
    </w:p>
    <w:p w:rsidR="007118F0" w:rsidRPr="00B133A6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C4103F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346890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B34079" w:rsidRPr="00B133A6" w:rsidRDefault="007936D6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66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pPrChange w:id="67" w:author="uzytkownik" w:date="2021-02-05T10:25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</w:t>
      </w:r>
      <w:del w:id="69" w:author="uzytkownik" w:date="2021-02-05T10:25:00Z">
        <w:r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0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 xml:space="preserve"> </w:delText>
        </w:r>
      </w:del>
      <w:ins w:id="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n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azwisko, </w:t>
      </w:r>
      <w:del w:id="74" w:author="uzytkownik" w:date="2021-02-05T10:25:00Z">
        <w:r w:rsidR="00825A09"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5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>s</w:delText>
        </w:r>
      </w:del>
      <w:ins w:id="76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s</w:t>
        </w:r>
      </w:ins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tanowisko/podstawa do  reprezentacji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)</w:t>
      </w:r>
    </w:p>
    <w:p w:rsidR="00262D61" w:rsidRPr="00B133A6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9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0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6F0034" w:rsidRPr="00B133A6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rPrChange w:id="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2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DOTYCZĄCE SPEŁNIANIA WARUNKÓW UDZIAŁU W </w:t>
      </w:r>
      <w:r w:rsidR="00E65685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3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POSTĘPOWANIU </w:t>
      </w:r>
    </w:p>
    <w:p w:rsidR="004C4854" w:rsidRPr="00B133A6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  <w:rPrChange w:id="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D409DE" w:rsidRPr="00B133A6" w:rsidRDefault="001F027E">
      <w:pPr>
        <w:jc w:val="left"/>
        <w:rPr>
          <w:rFonts w:ascii="Times New Roman" w:hAnsi="Times New Roman" w:cs="Times New Roman"/>
          <w:b/>
          <w:sz w:val="24"/>
          <w:szCs w:val="24"/>
          <w:rPrChange w:id="85" w:author="uzytkownik" w:date="2021-02-05T10:21:00Z">
            <w:rPr>
              <w:b/>
              <w:szCs w:val="20"/>
            </w:rPr>
          </w:rPrChange>
        </w:rPr>
        <w:pPrChange w:id="86" w:author="uzytkownik" w:date="2022-12-08T08:44:00Z">
          <w:pPr/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 potrzeby postę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powania o udzielenie </w:t>
      </w:r>
      <w:r w:rsidR="007936D6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zamówienia publicznego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070D33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</w:t>
      </w:r>
      <w:ins w:id="92" w:author="uzytkownik" w:date="2021-06-09T13:18:00Z">
        <w:r w:rsidR="00FC6BF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ins w:id="93" w:author="uzytkownik" w:date="2022-12-08T08:44:00Z"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</w:ins>
      <w:ins w:id="94" w:author="uzytkownik" w:date="2023-03-07T08:28:00Z">
        <w:r w:rsidR="00C706D6" w:rsidRPr="00C706D6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Modernizacja dróg </w:t>
        </w:r>
        <w:r w:rsidR="00C706D6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                  </w:t>
        </w:r>
        <w:r w:rsidR="00C706D6" w:rsidRPr="00C706D6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z terenu Gminy Dukla</w:t>
        </w:r>
      </w:ins>
      <w:bookmarkStart w:id="95" w:name="_GoBack"/>
      <w:del w:id="96" w:author="uzytkownik" w:date="2023-03-07T08:28:00Z">
        <w:r w:rsidR="00383182" w:rsidRPr="00C706D6" w:rsidDel="00C706D6">
          <w:rPr>
            <w:rFonts w:ascii="Times New Roman" w:hAnsi="Times New Roman" w:cs="Times New Roman"/>
            <w:sz w:val="24"/>
            <w:szCs w:val="24"/>
            <w:rPrChange w:id="97" w:author="uzytkownik" w:date="2023-03-07T08:28:00Z">
              <w:rPr>
                <w:b/>
                <w:szCs w:val="20"/>
              </w:rPr>
            </w:rPrChange>
          </w:rPr>
          <w:delText xml:space="preserve"> </w:delText>
        </w:r>
      </w:del>
      <w:del w:id="98" w:author="uzytkownik" w:date="2021-02-05T10:21:00Z">
        <w:r w:rsidR="00383182" w:rsidRPr="00C706D6" w:rsidDel="00B133A6">
          <w:rPr>
            <w:rFonts w:ascii="Times New Roman" w:hAnsi="Times New Roman" w:cs="Times New Roman"/>
            <w:sz w:val="24"/>
            <w:szCs w:val="24"/>
            <w:rPrChange w:id="99" w:author="uzytkownik" w:date="2023-03-07T08:28:00Z">
              <w:rPr>
                <w:b/>
                <w:szCs w:val="20"/>
              </w:rPr>
            </w:rPrChange>
          </w:rPr>
          <w:delText>rozbudowę i przebudowę drogi gminnej Nr 104310</w:delText>
        </w:r>
        <w:r w:rsidR="00BD20C3" w:rsidRPr="00C706D6" w:rsidDel="00B133A6">
          <w:rPr>
            <w:rFonts w:ascii="Times New Roman" w:hAnsi="Times New Roman" w:cs="Times New Roman"/>
            <w:sz w:val="24"/>
            <w:szCs w:val="24"/>
            <w:rPrChange w:id="100" w:author="uzytkownik" w:date="2023-03-07T08:28:00Z">
              <w:rPr>
                <w:b/>
                <w:szCs w:val="20"/>
              </w:rPr>
            </w:rPrChange>
          </w:rPr>
          <w:delText>E</w:delText>
        </w:r>
        <w:r w:rsidR="00383182" w:rsidRPr="00C706D6" w:rsidDel="00B133A6">
          <w:rPr>
            <w:rFonts w:ascii="Times New Roman" w:hAnsi="Times New Roman" w:cs="Times New Roman"/>
            <w:sz w:val="24"/>
            <w:szCs w:val="24"/>
            <w:rPrChange w:id="101" w:author="uzytkownik" w:date="2023-03-07T08:28:00Z">
              <w:rPr>
                <w:b/>
                <w:szCs w:val="20"/>
              </w:rPr>
            </w:rPrChange>
          </w:rPr>
          <w:delText xml:space="preserve">  w miejscowo</w:delText>
        </w:r>
        <w:r w:rsidR="00383182" w:rsidRPr="00C706D6" w:rsidDel="00B133A6">
          <w:rPr>
            <w:rFonts w:ascii="Times New Roman" w:eastAsia="Arial,Bold" w:hAnsi="Times New Roman" w:cs="Times New Roman" w:hint="eastAsia"/>
            <w:sz w:val="24"/>
            <w:szCs w:val="24"/>
            <w:rPrChange w:id="102" w:author="uzytkownik" w:date="2023-03-07T08:28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383182" w:rsidRPr="00C706D6" w:rsidDel="00B133A6">
          <w:rPr>
            <w:rFonts w:ascii="Times New Roman" w:hAnsi="Times New Roman" w:cs="Times New Roman"/>
            <w:sz w:val="24"/>
            <w:szCs w:val="24"/>
            <w:rPrChange w:id="103" w:author="uzytkownik" w:date="2023-03-07T08:28:00Z">
              <w:rPr>
                <w:b/>
                <w:szCs w:val="20"/>
              </w:rPr>
            </w:rPrChange>
          </w:rPr>
          <w:delText>ci Michały, gmina Witonia</w:delText>
        </w:r>
        <w:r w:rsidR="00383182" w:rsidRPr="00C706D6" w:rsidDel="00B133A6">
          <w:rPr>
            <w:rFonts w:ascii="Times New Roman" w:hAnsi="Times New Roman" w:cs="Times New Roman"/>
            <w:bCs/>
            <w:sz w:val="24"/>
            <w:szCs w:val="24"/>
            <w:rPrChange w:id="104" w:author="uzytkownik" w:date="2023-03-07T08:28:00Z">
              <w:rPr>
                <w:rFonts w:cs="Arial"/>
                <w:bCs/>
                <w:szCs w:val="20"/>
              </w:rPr>
            </w:rPrChange>
          </w:rPr>
          <w:delText xml:space="preserve"> - </w:delText>
        </w:r>
      </w:del>
      <w:ins w:id="105" w:author="uzytkownik" w:date="2021-04-16T10:51:00Z">
        <w:r w:rsidR="00A80DF8" w:rsidRPr="00C706D6">
          <w:rPr>
            <w:rFonts w:ascii="Times New Roman" w:hAnsi="Times New Roman"/>
            <w:sz w:val="24"/>
            <w:rPrChange w:id="106" w:author="uzytkownik" w:date="2023-03-07T08:28:00Z">
              <w:rPr>
                <w:rFonts w:ascii="Times New Roman" w:hAnsi="Times New Roman"/>
                <w:b/>
                <w:sz w:val="24"/>
              </w:rPr>
            </w:rPrChange>
          </w:rPr>
          <w:t>,</w:t>
        </w:r>
        <w:bookmarkEnd w:id="95"/>
        <w:r w:rsidR="00A80DF8">
          <w:rPr>
            <w:rFonts w:ascii="Times New Roman" w:hAnsi="Times New Roman"/>
            <w:b/>
            <w:sz w:val="24"/>
          </w:rPr>
          <w:t xml:space="preserve"> </w:t>
        </w:r>
      </w:ins>
      <w:del w:id="107" w:author="uzytkownik" w:date="2021-02-05T10:21:00Z">
        <w:r w:rsidR="000431DE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8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</w:delText>
        </w:r>
      </w:del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</w:t>
      </w:r>
      <w:r w:rsidR="00825A09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dczam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co</w:t>
      </w:r>
      <w:r w:rsidR="001B0C2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następuje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</w:p>
    <w:p w:rsidR="0010656E" w:rsidRPr="00B133A6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255142" w:rsidRPr="00B133A6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INFORMACJA DOTYCZĄCA WYKONAWCY</w:t>
      </w:r>
      <w:r w:rsidR="00E31C0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025C8D" w:rsidRPr="00B133A6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Oświadczam,</w:t>
      </w:r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że spełniam warunki udziału w postępowaniu określone przez </w:t>
      </w:r>
      <w:del w:id="124" w:author="uzytkownik" w:date="2021-02-05T10:22:00Z">
        <w:r w:rsidR="00313417" w:rsidRPr="00B133A6" w:rsidDel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26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7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>amawiającego</w:t>
        </w:r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                    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8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 </w:t>
        </w:r>
      </w:ins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przedmiotowym postępowaniu.</w:t>
      </w:r>
    </w:p>
    <w:p w:rsidR="0010656E" w:rsidRPr="00B133A6" w:rsidDel="00B133A6" w:rsidRDefault="0010656E" w:rsidP="00025C8D">
      <w:pPr>
        <w:rPr>
          <w:del w:id="131" w:author="uzytkownik" w:date="2021-02-05T10:23:00Z"/>
          <w:rFonts w:ascii="Times New Roman" w:hAnsi="Times New Roman" w:cs="Times New Roman"/>
          <w:color w:val="000000" w:themeColor="text1"/>
          <w:sz w:val="24"/>
          <w:szCs w:val="24"/>
          <w:rPrChange w:id="132" w:author="uzytkownik" w:date="2021-02-05T10:21:00Z">
            <w:rPr>
              <w:del w:id="133" w:author="uzytkownik" w:date="2021-02-05T10:23:00Z"/>
              <w:rFonts w:cs="Arial"/>
              <w:color w:val="000000" w:themeColor="text1"/>
              <w:szCs w:val="20"/>
            </w:rPr>
          </w:rPrChange>
        </w:rPr>
      </w:pPr>
    </w:p>
    <w:p w:rsidR="00C5641C" w:rsidRPr="00B133A6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  <w:rPrChange w:id="13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025C8D" w:rsidRPr="00B133A6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7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r.</w:t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025C8D" w:rsidRPr="00B133A6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5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6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(podpis)</w:t>
      </w:r>
    </w:p>
    <w:p w:rsidR="0006024D" w:rsidRPr="00B133A6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</w:p>
    <w:p w:rsidR="00A24C2D" w:rsidRPr="00B133A6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9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INFORMACJA W ZWIĄ</w:t>
      </w:r>
      <w:r w:rsidR="00E022A1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0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ZKU Z POLEGANIEM NA ZASOBACH</w:t>
      </w: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1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 xml:space="preserve"> INNYCH PODMIOTÓW</w:t>
      </w:r>
      <w:r w:rsidR="00B15FD3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2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:</w:t>
      </w:r>
    </w:p>
    <w:p w:rsidR="001B2010" w:rsidRPr="00B133A6" w:rsidRDefault="00E022A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pPrChange w:id="154" w:author="uzytkownik" w:date="2021-02-05T10:24:00Z">
          <w:pPr>
            <w:tabs>
              <w:tab w:val="left" w:leader="dot" w:pos="9638"/>
            </w:tabs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Oświadczam, że w celu wykazania spełniania warunków udziału w postępowaniu, określonych przez </w:t>
      </w:r>
      <w:del w:id="156" w:author="uzytkownik" w:date="2021-02-05T10:24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157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58" w:author="uzytkownik" w:date="2021-02-05T10:24:00Z">
        <w:r w:rsidR="00F137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F137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59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amawiającego </w:t>
        </w:r>
      </w:ins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w……………………</w:t>
      </w:r>
      <w:r w:rsidR="00256CEC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…………………………………...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………..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(wskazać dokument</w:t>
      </w:r>
      <w:ins w:id="164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i właściwą jednostkę redakcyjną dokumentu</w:t>
      </w:r>
      <w:r w:rsidR="00290B01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6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</w:t>
      </w:r>
      <w:r w:rsidR="008B2ED5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 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której określono warunki udziału</w:t>
      </w:r>
      <w:ins w:id="170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 postępowaniu)</w:t>
      </w:r>
      <w:r w:rsidR="000303EE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="00093B34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polegam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na za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sobach następującego/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ych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podmiotu/ów: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C7756" w:rsidRPr="00B133A6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lastRenderedPageBreak/>
        <w:t>………………………..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E022A1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 następującym zakresie</w:t>
      </w:r>
      <w:r w:rsidR="002C1C7B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4609F1" w:rsidRPr="00B133A6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</w:t>
      </w:r>
      <w:r w:rsidR="003B207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(wskazać podmiot i określić odpowiedni zakres dla 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wskazanego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podmiotu). </w:t>
      </w:r>
    </w:p>
    <w:p w:rsidR="00093B34" w:rsidRPr="00B133A6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  <w:rPrChange w:id="19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EB527C" w:rsidRPr="00B133A6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7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B527C" w:rsidRPr="00B133A6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2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A276E4" w:rsidRPr="00B133A6" w:rsidDel="00B133A6" w:rsidRDefault="00A276E4" w:rsidP="003A48C7">
      <w:pPr>
        <w:rPr>
          <w:del w:id="205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6" w:author="uzytkownik" w:date="2021-02-05T10:21:00Z">
            <w:rPr>
              <w:del w:id="207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Del="00B133A6" w:rsidRDefault="00383182" w:rsidP="003A48C7">
      <w:pPr>
        <w:rPr>
          <w:del w:id="208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9" w:author="uzytkownik" w:date="2021-02-05T10:21:00Z">
            <w:rPr>
              <w:del w:id="210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B72E97" w:rsidRPr="00B133A6" w:rsidRDefault="009D314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12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3" w:author="uzytkownik" w:date="2021-02-05T10:22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4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ins w:id="215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216" w:author="uzytkownik" w:date="2021-02-05T10:23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217" w:author="uzytkownik" w:date="2021-02-05T10:21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 xml:space="preserve"> </w:delText>
        </w:r>
      </w:del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w zakresie, w którym każdy z Wykonawców wspólnie ubiegających się o</w:t>
      </w:r>
      <w:r w:rsidR="008B2E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 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udzielenie zamówienia wykazuje spełnianie warunków udziału w </w:t>
      </w:r>
      <w:r w:rsidR="00093B34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postępowaniu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.</w:t>
      </w:r>
    </w:p>
    <w:sectPr w:rsidR="00B72E97" w:rsidRPr="00B133A6" w:rsidSect="009440AD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  <w:sectPrChange w:id="247" w:author="uzytkownik" w:date="2021-02-05T10:25:00Z">
        <w:sectPr w:rsidR="00B72E97" w:rsidRPr="00B133A6" w:rsidSect="009440AD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ADC" w:rsidRDefault="004A2ADC" w:rsidP="0038231F">
      <w:pPr>
        <w:spacing w:line="240" w:lineRule="auto"/>
      </w:pPr>
      <w:r>
        <w:separator/>
      </w:r>
    </w:p>
  </w:endnote>
  <w:endnote w:type="continuationSeparator" w:id="0">
    <w:p w:rsidR="004A2ADC" w:rsidRDefault="004A2AD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23" w:author="uzytkownik" w:date="2021-02-05T10:24:00Z"/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customXmlInsRangeEnd w:id="223"/>
      <w:p w:rsidR="00F137A6" w:rsidRPr="00F137A6" w:rsidRDefault="00F137A6">
        <w:pPr>
          <w:pStyle w:val="Stopka"/>
          <w:jc w:val="right"/>
          <w:rPr>
            <w:ins w:id="224" w:author="uzytkownik" w:date="2021-02-05T10:24:00Z"/>
            <w:rFonts w:ascii="Times New Roman" w:eastAsiaTheme="majorEastAsia" w:hAnsi="Times New Roman" w:cs="Times New Roman"/>
            <w:szCs w:val="20"/>
            <w:rPrChange w:id="225" w:author="uzytkownik" w:date="2021-02-05T10:24:00Z">
              <w:rPr>
                <w:ins w:id="226" w:author="uzytkownik" w:date="2021-02-05T10:2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27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28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29" w:author="uzytkownik" w:date="2021-02-05T10:2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30" w:author="uzytkownik" w:date="2021-02-05T10:24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1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32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3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34" w:author="uzytkownik" w:date="2021-02-05T10:24:00Z"/>
    </w:sdtContent>
  </w:sdt>
  <w:customXmlInsRangeEnd w:id="234"/>
  <w:p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35" w:author="uzytkownik" w:date="2021-02-05T10:25:00Z"/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customXmlInsRangeEnd w:id="235"/>
      <w:p w:rsidR="00F137A6" w:rsidRPr="00F137A6" w:rsidRDefault="00F137A6">
        <w:pPr>
          <w:pStyle w:val="Stopka"/>
          <w:jc w:val="right"/>
          <w:rPr>
            <w:ins w:id="236" w:author="uzytkownik" w:date="2021-02-05T10:25:00Z"/>
            <w:rFonts w:ascii="Times New Roman" w:eastAsiaTheme="majorEastAsia" w:hAnsi="Times New Roman" w:cs="Times New Roman"/>
            <w:szCs w:val="20"/>
            <w:rPrChange w:id="237" w:author="uzytkownik" w:date="2021-02-05T10:25:00Z">
              <w:rPr>
                <w:ins w:id="238" w:author="uzytkownik" w:date="2021-02-05T10:25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39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0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1" w:author="uzytkownik" w:date="2021-02-05T10:25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42" w:author="uzytkownik" w:date="2021-02-05T10:25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3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44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5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46" w:author="uzytkownik" w:date="2021-02-05T10:25:00Z"/>
    </w:sdtContent>
  </w:sdt>
  <w:customXmlInsRangeEnd w:id="246"/>
  <w:p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ADC" w:rsidRDefault="004A2ADC" w:rsidP="0038231F">
      <w:pPr>
        <w:spacing w:line="240" w:lineRule="auto"/>
      </w:pPr>
      <w:r>
        <w:separator/>
      </w:r>
    </w:p>
  </w:footnote>
  <w:footnote w:type="continuationSeparator" w:id="0">
    <w:p w:rsidR="004A2ADC" w:rsidRDefault="004A2AD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55</cp:revision>
  <cp:lastPrinted>2021-04-20T08:00:00Z</cp:lastPrinted>
  <dcterms:created xsi:type="dcterms:W3CDTF">2019-09-09T06:25:00Z</dcterms:created>
  <dcterms:modified xsi:type="dcterms:W3CDTF">2023-03-07T07:28:00Z</dcterms:modified>
</cp:coreProperties>
</file>