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1C5" w:rsidRPr="00414B71" w:rsidRDefault="001D11C5">
      <w:pPr>
        <w:pStyle w:val="Nagwek"/>
        <w:spacing w:line="276" w:lineRule="auto"/>
        <w:outlineLvl w:val="0"/>
        <w:rPr>
          <w:ins w:id="0" w:author="uzytkownik" w:date="2021-02-05T10:06:00Z"/>
          <w:rFonts w:ascii="Times New Roman" w:hAnsi="Times New Roman"/>
          <w:b/>
          <w:color w:val="000000" w:themeColor="text1"/>
          <w:sz w:val="24"/>
          <w:rPrChange w:id="1" w:author="uzytkownik" w:date="2021-02-05T10:16:00Z">
            <w:rPr>
              <w:ins w:id="2" w:author="uzytkownik" w:date="2021-02-05T10:06:00Z"/>
              <w:rFonts w:ascii="Times New Roman" w:hAnsi="Times New Roman"/>
              <w:color w:val="000000" w:themeColor="text1"/>
              <w:sz w:val="24"/>
            </w:rPr>
          </w:rPrChange>
        </w:rPr>
        <w:pPrChange w:id="3" w:author="uzytkownik" w:date="2021-02-05T10:16:00Z">
          <w:pPr>
            <w:pStyle w:val="Nagwek"/>
            <w:outlineLvl w:val="0"/>
          </w:pPr>
        </w:pPrChange>
      </w:pPr>
      <w:del w:id="4" w:author="uzytkownik" w:date="2021-02-05T10:06:00Z">
        <w:r w:rsidRPr="00414B71" w:rsidDel="005E3918">
          <w:rPr>
            <w:rFonts w:ascii="Times New Roman" w:hAnsi="Times New Roman"/>
            <w:b/>
            <w:color w:val="000000" w:themeColor="text1"/>
            <w:sz w:val="24"/>
            <w:rPrChange w:id="5" w:author="uzytkownik" w:date="2021-02-05T10:16:00Z">
              <w:rPr>
                <w:color w:val="000000" w:themeColor="text1"/>
                <w:szCs w:val="20"/>
              </w:rPr>
            </w:rPrChange>
          </w:rPr>
          <w:delText xml:space="preserve"> </w:delText>
        </w:r>
        <w:r w:rsidR="004E1FF8" w:rsidRPr="00414B71" w:rsidDel="005E3918">
          <w:rPr>
            <w:rFonts w:ascii="Times New Roman" w:hAnsi="Times New Roman"/>
            <w:b/>
            <w:color w:val="000000" w:themeColor="text1"/>
            <w:sz w:val="24"/>
            <w:rPrChange w:id="6" w:author="uzytkownik" w:date="2021-02-05T10:16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BD.271.II.2.2021</w:delText>
        </w:r>
      </w:del>
      <w:ins w:id="7" w:author="uzytkownik" w:date="2021-02-05T10:06:00Z">
        <w:r w:rsidR="005E3918" w:rsidRPr="00414B71">
          <w:rPr>
            <w:rFonts w:ascii="Times New Roman" w:hAnsi="Times New Roman"/>
            <w:b/>
            <w:color w:val="000000" w:themeColor="text1"/>
            <w:sz w:val="24"/>
            <w:rPrChange w:id="8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Gmina Dukla</w:t>
        </w:r>
      </w:ins>
    </w:p>
    <w:p w:rsidR="005E3918" w:rsidRPr="00414B71" w:rsidRDefault="005E3918">
      <w:pPr>
        <w:pStyle w:val="Nagwek"/>
        <w:spacing w:line="276" w:lineRule="auto"/>
        <w:outlineLvl w:val="0"/>
        <w:rPr>
          <w:ins w:id="9" w:author="uzytkownik" w:date="2021-02-05T10:06:00Z"/>
          <w:rFonts w:ascii="Times New Roman" w:hAnsi="Times New Roman"/>
          <w:b/>
          <w:color w:val="000000" w:themeColor="text1"/>
          <w:sz w:val="24"/>
          <w:rPrChange w:id="10" w:author="uzytkownik" w:date="2021-02-05T10:16:00Z">
            <w:rPr>
              <w:ins w:id="11" w:author="uzytkownik" w:date="2021-02-05T10:06:00Z"/>
              <w:rFonts w:ascii="Times New Roman" w:hAnsi="Times New Roman"/>
              <w:color w:val="000000" w:themeColor="text1"/>
              <w:sz w:val="24"/>
            </w:rPr>
          </w:rPrChange>
        </w:rPr>
        <w:pPrChange w:id="12" w:author="uzytkownik" w:date="2021-02-05T10:16:00Z">
          <w:pPr>
            <w:pStyle w:val="Nagwek"/>
            <w:outlineLvl w:val="0"/>
          </w:pPr>
        </w:pPrChange>
      </w:pPr>
      <w:ins w:id="13" w:author="uzytkownik" w:date="2021-02-05T10:06:00Z">
        <w:r w:rsidRPr="00414B71">
          <w:rPr>
            <w:rFonts w:ascii="Times New Roman" w:hAnsi="Times New Roman"/>
            <w:b/>
            <w:color w:val="000000" w:themeColor="text1"/>
            <w:sz w:val="24"/>
            <w:rPrChange w:id="14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38-450 Dukla</w:t>
        </w:r>
      </w:ins>
    </w:p>
    <w:p w:rsidR="005E3918" w:rsidRPr="00414B71" w:rsidRDefault="005E3918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  <w:rPrChange w:id="15" w:author="uzytkownik" w:date="2021-02-05T10:16:00Z">
            <w:rPr>
              <w:rFonts w:cs="Arial"/>
              <w:b/>
              <w:color w:val="000000" w:themeColor="text1"/>
              <w:szCs w:val="20"/>
            </w:rPr>
          </w:rPrChange>
        </w:rPr>
        <w:pPrChange w:id="16" w:author="uzytkownik" w:date="2021-02-05T10:16:00Z">
          <w:pPr>
            <w:pStyle w:val="Nagwek"/>
            <w:outlineLvl w:val="0"/>
          </w:pPr>
        </w:pPrChange>
      </w:pPr>
      <w:ins w:id="17" w:author="uzytkownik" w:date="2021-02-05T10:06:00Z">
        <w:r w:rsidRPr="00414B71">
          <w:rPr>
            <w:rFonts w:ascii="Times New Roman" w:hAnsi="Times New Roman"/>
            <w:b/>
            <w:color w:val="000000" w:themeColor="text1"/>
            <w:sz w:val="24"/>
            <w:rPrChange w:id="18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ul. Trakt Węgierski 11</w:t>
        </w:r>
      </w:ins>
    </w:p>
    <w:p w:rsidR="00B65807" w:rsidRPr="005E3918" w:rsidRDefault="003558C1" w:rsidP="003E4A7A">
      <w:pPr>
        <w:pStyle w:val="tekstdokumentu"/>
        <w:rPr>
          <w:rFonts w:ascii="Times New Roman" w:hAnsi="Times New Roman"/>
          <w:sz w:val="24"/>
          <w:rPrChange w:id="19" w:author="uzytkownik" w:date="2021-02-05T10:02:00Z">
            <w:rPr/>
          </w:rPrChange>
        </w:rPr>
      </w:pPr>
      <w:r w:rsidRPr="005E3918">
        <w:rPr>
          <w:rFonts w:ascii="Times New Roman" w:hAnsi="Times New Roman"/>
          <w:sz w:val="24"/>
          <w:rPrChange w:id="20" w:author="uzytkownik" w:date="2021-02-05T10:02:00Z">
            <w:rPr/>
          </w:rPrChange>
        </w:rPr>
        <w:tab/>
      </w:r>
      <w:del w:id="21" w:author="uzytkownik" w:date="2021-02-05T10:35:00Z">
        <w:r w:rsidR="00374A69" w:rsidRPr="005E3918" w:rsidDel="00DD58AC">
          <w:rPr>
            <w:rFonts w:ascii="Times New Roman" w:hAnsi="Times New Roman"/>
            <w:sz w:val="24"/>
            <w:rPrChange w:id="22" w:author="uzytkownik" w:date="2021-02-05T10:02:00Z">
              <w:rPr/>
            </w:rPrChange>
          </w:rPr>
          <w:delText xml:space="preserve">załącznik </w:delText>
        </w:r>
      </w:del>
      <w:ins w:id="23" w:author="uzytkownik" w:date="2021-02-05T10:35:00Z">
        <w:r w:rsidR="00DD58AC">
          <w:rPr>
            <w:rFonts w:ascii="Times New Roman" w:hAnsi="Times New Roman"/>
            <w:sz w:val="24"/>
          </w:rPr>
          <w:t>Z</w:t>
        </w:r>
        <w:r w:rsidR="00DD58AC" w:rsidRPr="005E3918">
          <w:rPr>
            <w:rFonts w:ascii="Times New Roman" w:hAnsi="Times New Roman"/>
            <w:sz w:val="24"/>
            <w:rPrChange w:id="24" w:author="uzytkownik" w:date="2021-02-05T10:02:00Z">
              <w:rPr/>
            </w:rPrChange>
          </w:rPr>
          <w:t xml:space="preserve">ałącznik </w:t>
        </w:r>
      </w:ins>
      <w:r w:rsidR="00374A69" w:rsidRPr="005E3918">
        <w:rPr>
          <w:rFonts w:ascii="Times New Roman" w:hAnsi="Times New Roman"/>
          <w:sz w:val="24"/>
          <w:rPrChange w:id="25" w:author="uzytkownik" w:date="2021-02-05T10:02:00Z">
            <w:rPr/>
          </w:rPrChange>
        </w:rPr>
        <w:t xml:space="preserve">nr </w:t>
      </w:r>
      <w:r w:rsidR="00923791" w:rsidRPr="005E3918">
        <w:rPr>
          <w:rFonts w:ascii="Times New Roman" w:hAnsi="Times New Roman"/>
          <w:sz w:val="24"/>
          <w:rPrChange w:id="26" w:author="uzytkownik" w:date="2021-02-05T10:02:00Z">
            <w:rPr/>
          </w:rPrChange>
        </w:rPr>
        <w:t>2</w:t>
      </w:r>
      <w:r w:rsidR="00B65807" w:rsidRPr="005E3918">
        <w:rPr>
          <w:rFonts w:ascii="Times New Roman" w:hAnsi="Times New Roman"/>
          <w:sz w:val="24"/>
          <w:rPrChange w:id="27" w:author="uzytkownik" w:date="2021-02-05T10:02:00Z">
            <w:rPr/>
          </w:rPrChange>
        </w:rPr>
        <w:t xml:space="preserve"> do S</w:t>
      </w:r>
      <w:del w:id="28" w:author="uzytkownik" w:date="2021-02-05T10:16:00Z">
        <w:r w:rsidR="00B65807" w:rsidRPr="005E3918" w:rsidDel="00414B71">
          <w:rPr>
            <w:rFonts w:ascii="Times New Roman" w:hAnsi="Times New Roman"/>
            <w:sz w:val="24"/>
            <w:rPrChange w:id="29" w:author="uzytkownik" w:date="2021-02-05T10:02:00Z">
              <w:rPr/>
            </w:rPrChange>
          </w:rPr>
          <w:delText>I</w:delText>
        </w:r>
      </w:del>
      <w:r w:rsidR="005551A5" w:rsidRPr="005E3918">
        <w:rPr>
          <w:rFonts w:ascii="Times New Roman" w:hAnsi="Times New Roman"/>
          <w:sz w:val="24"/>
          <w:rPrChange w:id="30" w:author="uzytkownik" w:date="2021-02-05T10:02:00Z">
            <w:rPr/>
          </w:rPrChange>
        </w:rPr>
        <w:t>W</w:t>
      </w:r>
      <w:r w:rsidR="00B65807" w:rsidRPr="005E3918">
        <w:rPr>
          <w:rFonts w:ascii="Times New Roman" w:hAnsi="Times New Roman"/>
          <w:sz w:val="24"/>
          <w:rPrChange w:id="31" w:author="uzytkownik" w:date="2021-02-05T10:02:00Z">
            <w:rPr/>
          </w:rPrChange>
        </w:rPr>
        <w:t>Z</w:t>
      </w:r>
    </w:p>
    <w:p w:rsidR="00B65807" w:rsidRPr="005E3918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  <w:rPrChange w:id="3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b/>
          <w:color w:val="000000" w:themeColor="text1"/>
          <w:sz w:val="24"/>
          <w:rPrChange w:id="3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FORMULARZ OFERTOWY</w:t>
      </w:r>
    </w:p>
    <w:p w:rsidR="00B65807" w:rsidRPr="005E391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  <w:rPrChange w:id="3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5E391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  <w:rPrChange w:id="3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5E3918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  <w:rPrChange w:id="38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0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>(pełna nazwa i adres Wykonawcy)*</w:t>
      </w:r>
    </w:p>
    <w:p w:rsidR="00B65807" w:rsidRPr="00414B71" w:rsidRDefault="00B65807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  <w:rPrChange w:id="41" w:author="uzytkownik" w:date="2021-02-05T10:16:00Z">
            <w:rPr>
              <w:rFonts w:cs="Arial"/>
              <w:color w:val="000000" w:themeColor="text1"/>
              <w:szCs w:val="20"/>
            </w:rPr>
          </w:rPrChange>
        </w:rPr>
        <w:pPrChange w:id="42" w:author="uzytkownik" w:date="2021-02-05T10:16:00Z">
          <w:pPr>
            <w:tabs>
              <w:tab w:val="center" w:pos="4820"/>
            </w:tabs>
            <w:jc w:val="center"/>
          </w:pPr>
        </w:pPrChange>
      </w:pPr>
      <w:r w:rsidRPr="00414B71">
        <w:rPr>
          <w:rFonts w:ascii="Times New Roman" w:hAnsi="Times New Roman"/>
          <w:i/>
          <w:color w:val="000000" w:themeColor="text1"/>
          <w:szCs w:val="20"/>
          <w:rPrChange w:id="43" w:author="uzytkownik" w:date="2021-02-05T10:16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ins w:id="44" w:author="uzytkownik" w:date="2021-02-05T10:16:00Z">
        <w:r w:rsidR="00414B71">
          <w:rPr>
            <w:rFonts w:ascii="Times New Roman" w:hAnsi="Times New Roman"/>
            <w:i/>
            <w:color w:val="000000" w:themeColor="text1"/>
            <w:szCs w:val="20"/>
          </w:rPr>
          <w:t xml:space="preserve">           </w:t>
        </w:r>
      </w:ins>
      <w:r w:rsidRPr="00414B71">
        <w:rPr>
          <w:rFonts w:ascii="Times New Roman" w:hAnsi="Times New Roman"/>
          <w:i/>
          <w:color w:val="000000" w:themeColor="text1"/>
          <w:szCs w:val="20"/>
          <w:rPrChange w:id="45" w:author="uzytkownik" w:date="2021-02-05T10:16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(w przypadku spółki cywilnej należy wymienić wszystkich wspólników spółki cywilnej)</w:t>
      </w:r>
    </w:p>
    <w:p w:rsidR="00B65807" w:rsidRPr="005E3918" w:rsidRDefault="00B65807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  <w:rPrChange w:id="46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pPrChange w:id="47" w:author="uzytkownik" w:date="2021-04-20T09:53:00Z">
          <w:pPr>
            <w:tabs>
              <w:tab w:val="left" w:leader="dot" w:pos="4820"/>
              <w:tab w:val="righ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4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REGON</w:t>
      </w:r>
      <w:ins w:id="49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51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,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2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NIP</w:t>
      </w:r>
      <w:ins w:id="53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4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</w:p>
    <w:p w:rsidR="005E3918" w:rsidRDefault="00B65807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ins w:id="55" w:author="uzytkownik" w:date="2021-02-05T10:09:00Z"/>
          <w:rFonts w:ascii="Times New Roman" w:hAnsi="Times New Roman"/>
          <w:color w:val="000000" w:themeColor="text1"/>
          <w:sz w:val="24"/>
          <w:lang w:val="en-US"/>
        </w:rPr>
        <w:pPrChange w:id="56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57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tel.</w:t>
      </w:r>
      <w:r w:rsidRPr="005E3918">
        <w:rPr>
          <w:rFonts w:ascii="Times New Roman" w:hAnsi="Times New Roman"/>
          <w:color w:val="000000" w:themeColor="text1"/>
          <w:sz w:val="24"/>
          <w:lang w:val="en-US"/>
          <w:rPrChange w:id="5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  <w:t>fax.</w:t>
      </w:r>
      <w:ins w:id="59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61" w:author="uzytkownik" w:date="2021-02-05T10:09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,</w:t>
        </w:r>
      </w:ins>
    </w:p>
    <w:p w:rsidR="00B65807" w:rsidRDefault="00B65807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ins w:id="62" w:author="uzytkownik" w:date="2021-02-05T10:09:00Z"/>
          <w:rFonts w:ascii="Times New Roman" w:hAnsi="Times New Roman"/>
          <w:color w:val="000000" w:themeColor="text1"/>
          <w:sz w:val="24"/>
          <w:lang w:val="en-US"/>
        </w:rPr>
        <w:pPrChange w:id="63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64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 xml:space="preserve">adres </w:t>
      </w:r>
      <w:proofErr w:type="spellStart"/>
      <w:ins w:id="65" w:author="uzytkownik" w:date="2021-02-05T10:08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poczty</w:t>
        </w:r>
        <w:proofErr w:type="spellEnd"/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  <w:proofErr w:type="spellStart"/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elektronicznej</w:t>
        </w:r>
        <w:proofErr w:type="spellEnd"/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6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e-mail</w:t>
      </w:r>
      <w:ins w:id="67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69" w:author="uzytkownik" w:date="2021-02-05T10:09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.,</w:t>
        </w:r>
      </w:ins>
    </w:p>
    <w:p w:rsidR="005E3918" w:rsidRPr="005E3918" w:rsidRDefault="005E3918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  <w:rPrChange w:id="7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pPrChange w:id="71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ins w:id="72" w:author="uzytkownik" w:date="2021-02-05T10:09:00Z">
        <w:r>
          <w:rPr>
            <w:rFonts w:ascii="Times New Roman" w:hAnsi="Times New Roman"/>
            <w:color w:val="000000" w:themeColor="text1"/>
            <w:sz w:val="24"/>
            <w:lang w:val="en-US"/>
          </w:rPr>
          <w:t xml:space="preserve">adres </w:t>
        </w:r>
        <w:proofErr w:type="spellStart"/>
        <w:r>
          <w:rPr>
            <w:rFonts w:ascii="Times New Roman" w:hAnsi="Times New Roman"/>
            <w:color w:val="000000" w:themeColor="text1"/>
            <w:sz w:val="24"/>
            <w:lang w:val="en-US"/>
          </w:rPr>
          <w:t>skrzynki</w:t>
        </w:r>
        <w:proofErr w:type="spellEnd"/>
        <w:r>
          <w:rPr>
            <w:rFonts w:ascii="Times New Roman" w:hAnsi="Times New Roman"/>
            <w:color w:val="000000" w:themeColor="text1"/>
            <w:sz w:val="24"/>
            <w:lang w:val="en-US"/>
          </w:rPr>
          <w:t xml:space="preserve"> (ESP) na </w:t>
        </w:r>
        <w:proofErr w:type="spellStart"/>
        <w:r>
          <w:rPr>
            <w:rFonts w:ascii="Times New Roman" w:hAnsi="Times New Roman"/>
            <w:color w:val="000000" w:themeColor="text1"/>
            <w:sz w:val="24"/>
            <w:lang w:val="en-US"/>
          </w:rPr>
          <w:t>ePuap</w:t>
        </w:r>
        <w:proofErr w:type="spellEnd"/>
        <w:r>
          <w:rPr>
            <w:rFonts w:ascii="Times New Roman" w:hAnsi="Times New Roman"/>
            <w:color w:val="000000" w:themeColor="text1"/>
            <w:sz w:val="24"/>
            <w:lang w:val="en-US"/>
          </w:rPr>
          <w:t>:……………………….. ,</w:t>
        </w:r>
      </w:ins>
    </w:p>
    <w:p w:rsidR="00F00D2B" w:rsidRPr="005E3918" w:rsidRDefault="00F00D2B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  <w:rPrChange w:id="73" w:author="uzytkownik" w:date="2021-02-05T10:02:00Z">
            <w:rPr>
              <w:rFonts w:cs="Arial"/>
              <w:color w:val="000000" w:themeColor="text1"/>
              <w:szCs w:val="20"/>
              <w:lang w:val="de-CH"/>
            </w:rPr>
          </w:rPrChange>
        </w:rPr>
        <w:pPrChange w:id="74" w:author="uzytkownik" w:date="2021-02-05T10:10:00Z">
          <w:pPr/>
        </w:pPrChange>
      </w:pPr>
    </w:p>
    <w:p w:rsidR="001D11C5" w:rsidRDefault="00B65807" w:rsidP="001A4EBD">
      <w:pPr>
        <w:rPr>
          <w:ins w:id="75" w:author="uzytkownik" w:date="2022-12-08T08:43:00Z"/>
          <w:rFonts w:ascii="Times New Roman" w:hAnsi="Times New Roman"/>
          <w:sz w:val="24"/>
        </w:rPr>
      </w:pPr>
      <w:r w:rsidRPr="005E3918">
        <w:rPr>
          <w:rFonts w:ascii="Times New Roman" w:hAnsi="Times New Roman"/>
          <w:color w:val="000000" w:themeColor="text1"/>
          <w:sz w:val="24"/>
          <w:rPrChange w:id="7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odpowiedzi na ogłoszenie o zamówieniu</w:t>
      </w:r>
      <w:r w:rsidR="00C970E4" w:rsidRPr="005E3918">
        <w:rPr>
          <w:rFonts w:ascii="Times New Roman" w:hAnsi="Times New Roman"/>
          <w:color w:val="000000" w:themeColor="text1"/>
          <w:sz w:val="24"/>
          <w:rPrChange w:id="7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  <w:r w:rsidRPr="005E3918">
        <w:rPr>
          <w:rFonts w:ascii="Times New Roman" w:hAnsi="Times New Roman"/>
          <w:color w:val="000000" w:themeColor="text1"/>
          <w:sz w:val="24"/>
          <w:rPrChange w:id="7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dla postępowania o udzielenie zamówienia publicznego, prowadzonego </w:t>
      </w:r>
      <w:r w:rsidR="001A4EBD" w:rsidRPr="005E3918">
        <w:rPr>
          <w:rFonts w:ascii="Times New Roman" w:hAnsi="Times New Roman"/>
          <w:sz w:val="24"/>
          <w:rPrChange w:id="79" w:author="uzytkownik" w:date="2021-02-05T10:02:00Z">
            <w:rPr/>
          </w:rPrChange>
        </w:rPr>
        <w:t xml:space="preserve"> </w:t>
      </w:r>
      <w:r w:rsidR="001A4EBD" w:rsidRPr="005E3918">
        <w:rPr>
          <w:rFonts w:ascii="Times New Roman" w:hAnsi="Times New Roman"/>
          <w:sz w:val="24"/>
          <w:u w:val="single"/>
          <w:rPrChange w:id="80" w:author="uzytkownik" w:date="2021-02-05T10:02:00Z">
            <w:rPr>
              <w:u w:val="single"/>
            </w:rPr>
          </w:rPrChange>
        </w:rPr>
        <w:t>w trybie podstawowym, na podstawie art. 275 pkt. 1)</w:t>
      </w:r>
      <w:r w:rsidR="001A4EBD" w:rsidRPr="005E3918">
        <w:rPr>
          <w:rFonts w:ascii="Times New Roman" w:hAnsi="Times New Roman"/>
          <w:sz w:val="24"/>
          <w:rPrChange w:id="81" w:author="uzytkownik" w:date="2021-02-05T10:02:00Z">
            <w:rPr/>
          </w:rPrChange>
        </w:rPr>
        <w:t xml:space="preserve"> ustawy </w:t>
      </w:r>
      <w:ins w:id="82" w:author="uzytkownik" w:date="2021-02-05T10:10:00Z">
        <w:r w:rsidR="005E3918">
          <w:rPr>
            <w:rFonts w:ascii="Times New Roman" w:hAnsi="Times New Roman"/>
            <w:sz w:val="24"/>
          </w:rPr>
          <w:t xml:space="preserve">                   </w:t>
        </w:r>
      </w:ins>
      <w:r w:rsidR="001A4EBD" w:rsidRPr="005E3918">
        <w:rPr>
          <w:rFonts w:ascii="Times New Roman" w:hAnsi="Times New Roman"/>
          <w:sz w:val="24"/>
          <w:rPrChange w:id="83" w:author="uzytkownik" w:date="2021-02-05T10:02:00Z">
            <w:rPr/>
          </w:rPrChange>
        </w:rPr>
        <w:t xml:space="preserve">z dnia 11 września 2019 roku - Prawo zamówień publicznych dla zadania: </w:t>
      </w:r>
    </w:p>
    <w:p w:rsidR="005064AF" w:rsidRPr="005064AF" w:rsidRDefault="005064AF" w:rsidP="005064AF">
      <w:pPr>
        <w:jc w:val="center"/>
        <w:rPr>
          <w:ins w:id="84" w:author="uzytkownik" w:date="2023-03-07T08:27:00Z"/>
          <w:rFonts w:ascii="Times New Roman" w:eastAsia="Calibri" w:hAnsi="Times New Roman"/>
          <w:b/>
          <w:color w:val="auto"/>
          <w:sz w:val="24"/>
          <w:lang w:eastAsia="pl-PL"/>
          <w:rPrChange w:id="85" w:author="uzytkownik" w:date="2023-03-07T08:27:00Z">
            <w:rPr>
              <w:ins w:id="86" w:author="uzytkownik" w:date="2023-03-07T08:27:00Z"/>
              <w:rFonts w:ascii="Times New Roman" w:eastAsia="Calibri" w:hAnsi="Times New Roman"/>
              <w:b/>
              <w:color w:val="auto"/>
              <w:lang w:eastAsia="pl-PL"/>
            </w:rPr>
          </w:rPrChange>
        </w:rPr>
      </w:pPr>
      <w:ins w:id="87" w:author="uzytkownik" w:date="2023-03-07T08:27:00Z">
        <w:r w:rsidRPr="005064AF">
          <w:rPr>
            <w:rFonts w:ascii="Times New Roman" w:hAnsi="Times New Roman"/>
            <w:b/>
            <w:bCs/>
            <w:sz w:val="24"/>
            <w:rPrChange w:id="88" w:author="uzytkownik" w:date="2023-03-07T08:27:00Z">
              <w:rPr>
                <w:b/>
                <w:bCs/>
              </w:rPr>
            </w:rPrChange>
          </w:rPr>
          <w:t>Modernizacja</w:t>
        </w:r>
        <w:r w:rsidRPr="005064AF">
          <w:rPr>
            <w:rFonts w:ascii="Times New Roman" w:hAnsi="Times New Roman"/>
            <w:bCs/>
            <w:sz w:val="24"/>
            <w:rPrChange w:id="89" w:author="uzytkownik" w:date="2023-03-07T08:27:00Z">
              <w:rPr>
                <w:bCs/>
              </w:rPr>
            </w:rPrChange>
          </w:rPr>
          <w:t xml:space="preserve"> </w:t>
        </w:r>
        <w:r w:rsidRPr="005064AF">
          <w:rPr>
            <w:rFonts w:ascii="Times New Roman" w:hAnsi="Times New Roman"/>
            <w:b/>
            <w:bCs/>
            <w:sz w:val="24"/>
            <w:rPrChange w:id="90" w:author="uzytkownik" w:date="2023-03-07T08:27:00Z">
              <w:rPr>
                <w:b/>
                <w:bCs/>
              </w:rPr>
            </w:rPrChange>
          </w:rPr>
          <w:t>dróg z terenu Gminy Dukla</w:t>
        </w:r>
      </w:ins>
    </w:p>
    <w:p w:rsidR="00B42B0F" w:rsidRPr="005E3918" w:rsidDel="005064AF" w:rsidRDefault="00B42B0F">
      <w:pPr>
        <w:jc w:val="left"/>
        <w:rPr>
          <w:del w:id="91" w:author="uzytkownik" w:date="2023-03-07T08:27:00Z"/>
          <w:rFonts w:ascii="Times New Roman" w:hAnsi="Times New Roman"/>
          <w:sz w:val="24"/>
          <w:rPrChange w:id="92" w:author="uzytkownik" w:date="2021-02-05T10:02:00Z">
            <w:rPr>
              <w:del w:id="93" w:author="uzytkownik" w:date="2023-03-07T08:27:00Z"/>
            </w:rPr>
          </w:rPrChange>
        </w:rPr>
        <w:pPrChange w:id="94" w:author="uzytkownik" w:date="2022-12-08T09:23:00Z">
          <w:pPr/>
        </w:pPrChange>
      </w:pPr>
    </w:p>
    <w:p w:rsidR="001A4EBD" w:rsidRPr="005E3918" w:rsidDel="006327FB" w:rsidRDefault="001A4EBD" w:rsidP="001A4EBD">
      <w:pPr>
        <w:rPr>
          <w:del w:id="95" w:author="uzytkownik" w:date="2021-05-05T11:50:00Z"/>
          <w:rFonts w:ascii="Times New Roman" w:hAnsi="Times New Roman"/>
          <w:b/>
          <w:color w:val="000000" w:themeColor="text1"/>
          <w:sz w:val="24"/>
          <w:rPrChange w:id="96" w:author="uzytkownik" w:date="2021-02-05T10:02:00Z">
            <w:rPr>
              <w:del w:id="97" w:author="uzytkownik" w:date="2021-05-05T11:50:00Z"/>
              <w:rFonts w:cs="Arial"/>
              <w:b/>
              <w:color w:val="000000" w:themeColor="text1"/>
              <w:szCs w:val="20"/>
            </w:rPr>
          </w:rPrChange>
        </w:rPr>
      </w:pPr>
    </w:p>
    <w:p w:rsidR="001D11C5" w:rsidRPr="005E3918" w:rsidDel="005E3918" w:rsidRDefault="001D11C5" w:rsidP="001D11C5">
      <w:pPr>
        <w:jc w:val="center"/>
        <w:rPr>
          <w:del w:id="98" w:author="uzytkownik" w:date="2021-02-05T10:10:00Z"/>
          <w:rFonts w:ascii="Times New Roman" w:eastAsiaTheme="minorHAnsi" w:hAnsi="Times New Roman"/>
          <w:b/>
          <w:sz w:val="24"/>
          <w:rPrChange w:id="99" w:author="uzytkownik" w:date="2021-02-05T10:02:00Z">
            <w:rPr>
              <w:del w:id="100" w:author="uzytkownik" w:date="2021-02-05T10:10:00Z"/>
              <w:rFonts w:eastAsiaTheme="minorHAnsi"/>
              <w:b/>
              <w:szCs w:val="20"/>
            </w:rPr>
          </w:rPrChange>
        </w:rPr>
      </w:pPr>
      <w:del w:id="101" w:author="uzytkownik" w:date="2021-02-05T10:10:00Z">
        <w:r w:rsidRPr="005E3918" w:rsidDel="005E3918">
          <w:rPr>
            <w:rFonts w:ascii="Times New Roman" w:eastAsiaTheme="minorHAnsi" w:hAnsi="Times New Roman"/>
            <w:b/>
            <w:sz w:val="24"/>
            <w:rPrChange w:id="102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 xml:space="preserve">„ROZBUDOWA I PRZEBUDOWA DROGI GMINNEJ NR 104310E </w:delText>
        </w:r>
      </w:del>
    </w:p>
    <w:p w:rsidR="001D11C5" w:rsidRPr="005E3918" w:rsidDel="000964A2" w:rsidRDefault="001D11C5" w:rsidP="001D11C5">
      <w:pPr>
        <w:jc w:val="center"/>
        <w:rPr>
          <w:del w:id="103" w:author="uzytkownik" w:date="2021-04-16T10:51:00Z"/>
          <w:rFonts w:ascii="Times New Roman" w:eastAsiaTheme="minorHAnsi" w:hAnsi="Times New Roman"/>
          <w:b/>
          <w:sz w:val="24"/>
          <w:rPrChange w:id="104" w:author="uzytkownik" w:date="2021-02-05T10:02:00Z">
            <w:rPr>
              <w:del w:id="105" w:author="uzytkownik" w:date="2021-04-16T10:51:00Z"/>
              <w:rFonts w:eastAsiaTheme="minorHAnsi"/>
              <w:b/>
              <w:szCs w:val="20"/>
            </w:rPr>
          </w:rPrChange>
        </w:rPr>
      </w:pPr>
      <w:del w:id="106" w:author="uzytkownik" w:date="2021-02-05T10:10:00Z">
        <w:r w:rsidRPr="005E3918" w:rsidDel="005E3918">
          <w:rPr>
            <w:rFonts w:ascii="Times New Roman" w:eastAsiaTheme="minorHAnsi" w:hAnsi="Times New Roman"/>
            <w:b/>
            <w:sz w:val="24"/>
            <w:rPrChange w:id="107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>W MIEJSCOWO</w:delText>
        </w:r>
        <w:r w:rsidRPr="005E3918" w:rsidDel="005E3918">
          <w:rPr>
            <w:rFonts w:ascii="Times New Roman" w:eastAsia="Arial,Bold" w:hAnsi="Times New Roman" w:hint="eastAsia"/>
            <w:b/>
            <w:sz w:val="24"/>
            <w:rPrChange w:id="108" w:author="uzytkownik" w:date="2021-02-05T10:02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5E3918" w:rsidDel="005E3918">
          <w:rPr>
            <w:rFonts w:ascii="Times New Roman" w:eastAsiaTheme="minorHAnsi" w:hAnsi="Times New Roman"/>
            <w:b/>
            <w:sz w:val="24"/>
            <w:rPrChange w:id="109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>CI MICHAŁY, GMINA WITONIA”</w:delText>
        </w:r>
      </w:del>
    </w:p>
    <w:p w:rsidR="00037806" w:rsidRPr="005E3918" w:rsidDel="00B42B0F" w:rsidRDefault="00037806" w:rsidP="007F5FA6">
      <w:pPr>
        <w:rPr>
          <w:del w:id="110" w:author="uzytkownik" w:date="2022-12-08T08:43:00Z"/>
          <w:rFonts w:ascii="Times New Roman" w:hAnsi="Times New Roman"/>
          <w:color w:val="000000" w:themeColor="text1"/>
          <w:sz w:val="24"/>
          <w:rPrChange w:id="111" w:author="uzytkownik" w:date="2021-02-05T10:02:00Z">
            <w:rPr>
              <w:del w:id="112" w:author="uzytkownik" w:date="2022-12-08T08:43:00Z"/>
              <w:rFonts w:cs="Arial"/>
              <w:color w:val="000000" w:themeColor="text1"/>
              <w:szCs w:val="20"/>
            </w:rPr>
          </w:rPrChange>
        </w:rPr>
      </w:pPr>
    </w:p>
    <w:p w:rsidR="004D4A40" w:rsidRPr="006F4E2A" w:rsidRDefault="003F0077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spacing w:line="276" w:lineRule="auto"/>
        <w:ind w:left="426" w:hanging="426"/>
        <w:rPr>
          <w:ins w:id="113" w:author="uzytkownik" w:date="2022-05-04T12:20:00Z"/>
          <w:rFonts w:ascii="Times New Roman" w:hAnsi="Times New Roman"/>
          <w:color w:val="000000" w:themeColor="text1"/>
          <w:sz w:val="24"/>
          <w:rPrChange w:id="114" w:author="uzytkownik" w:date="2022-05-04T12:20:00Z">
            <w:rPr>
              <w:ins w:id="115" w:author="uzytkownik" w:date="2022-05-04T12:20:00Z"/>
              <w:rFonts w:ascii="Times New Roman" w:hAnsi="Times New Roman"/>
              <w:color w:val="000000" w:themeColor="text1"/>
              <w:kern w:val="2"/>
              <w:sz w:val="24"/>
            </w:rPr>
          </w:rPrChange>
        </w:rPr>
        <w:pPrChange w:id="116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eastAsia="pl-PL"/>
          <w:rPrChange w:id="117" w:author="uzytkownik" w:date="2021-02-05T10:02:00Z">
            <w:rPr>
              <w:color w:val="000000" w:themeColor="text1"/>
              <w:lang w:eastAsia="pl-PL"/>
            </w:rPr>
          </w:rPrChange>
        </w:rPr>
        <w:t xml:space="preserve">Oferujemy wykonanie całości przedmiotu zamówienia za wynagrodzenie </w:t>
      </w:r>
      <w:del w:id="118" w:author="uzytkownik" w:date="2021-04-14T09:29:00Z">
        <w:r w:rsidRPr="005E3918" w:rsidDel="00CD3453">
          <w:rPr>
            <w:rFonts w:ascii="Times New Roman" w:hAnsi="Times New Roman"/>
            <w:color w:val="000000" w:themeColor="text1"/>
            <w:sz w:val="24"/>
            <w:lang w:eastAsia="pl-PL"/>
            <w:rPrChange w:id="119" w:author="uzytkownik" w:date="2021-02-05T10:02:00Z">
              <w:rPr>
                <w:color w:val="000000" w:themeColor="text1"/>
                <w:lang w:eastAsia="pl-PL"/>
              </w:rPr>
            </w:rPrChange>
          </w:rPr>
          <w:delText xml:space="preserve">ryczałtowe </w:delText>
        </w:r>
      </w:del>
      <w:ins w:id="120" w:author="uzytkownik" w:date="2021-04-14T09:29:00Z">
        <w:r w:rsidR="00CD3453">
          <w:rPr>
            <w:rFonts w:ascii="Times New Roman" w:hAnsi="Times New Roman"/>
            <w:color w:val="000000" w:themeColor="text1"/>
            <w:sz w:val="24"/>
            <w:lang w:eastAsia="pl-PL"/>
          </w:rPr>
          <w:t>kosztorysowe</w:t>
        </w:r>
        <w:r w:rsidR="00CD3453" w:rsidRPr="005E3918">
          <w:rPr>
            <w:rFonts w:ascii="Times New Roman" w:hAnsi="Times New Roman"/>
            <w:color w:val="000000" w:themeColor="text1"/>
            <w:sz w:val="24"/>
            <w:lang w:eastAsia="pl-PL"/>
            <w:rPrChange w:id="121" w:author="uzytkownik" w:date="2021-02-05T10:02:00Z">
              <w:rPr>
                <w:color w:val="000000" w:themeColor="text1"/>
                <w:lang w:eastAsia="pl-PL"/>
              </w:rPr>
            </w:rPrChange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eastAsia="pl-PL"/>
          <w:rPrChange w:id="122" w:author="uzytkownik" w:date="2021-02-05T10:02:00Z">
            <w:rPr>
              <w:color w:val="000000" w:themeColor="text1"/>
              <w:lang w:eastAsia="pl-PL"/>
            </w:rPr>
          </w:rPrChange>
        </w:rPr>
        <w:t xml:space="preserve">brutto - </w:t>
      </w:r>
      <w:r w:rsidRPr="005E3918">
        <w:rPr>
          <w:rFonts w:ascii="Times New Roman" w:hAnsi="Times New Roman"/>
          <w:b/>
          <w:color w:val="000000" w:themeColor="text1"/>
          <w:sz w:val="24"/>
          <w:rPrChange w:id="12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Cenę brutto oferty </w:t>
      </w:r>
      <w:r w:rsidRPr="005E3918">
        <w:rPr>
          <w:rFonts w:ascii="Times New Roman" w:hAnsi="Times New Roman"/>
          <w:color w:val="000000" w:themeColor="text1"/>
          <w:kern w:val="2"/>
          <w:sz w:val="24"/>
          <w:rPrChange w:id="124" w:author="uzytkownik" w:date="2021-02-05T10:02:00Z">
            <w:rPr>
              <w:rFonts w:cs="Arial"/>
              <w:color w:val="000000" w:themeColor="text1"/>
              <w:kern w:val="2"/>
            </w:rPr>
          </w:rPrChange>
        </w:rPr>
        <w:t>w wysokości</w:t>
      </w:r>
      <w:r w:rsidRPr="005E3918">
        <w:rPr>
          <w:rFonts w:ascii="Times New Roman" w:hAnsi="Times New Roman"/>
          <w:b/>
          <w:color w:val="000000" w:themeColor="text1"/>
          <w:kern w:val="2"/>
          <w:sz w:val="24"/>
          <w:rPrChange w:id="125" w:author="uzytkownik" w:date="2021-02-05T10:02:00Z">
            <w:rPr>
              <w:rFonts w:cs="Arial"/>
              <w:b/>
              <w:color w:val="000000" w:themeColor="text1"/>
              <w:kern w:val="2"/>
            </w:rPr>
          </w:rPrChange>
        </w:rPr>
        <w:t xml:space="preserve"> ………………………………………….. zł brutto</w:t>
      </w:r>
      <w:r w:rsidRPr="005E3918">
        <w:rPr>
          <w:rFonts w:ascii="Times New Roman" w:hAnsi="Times New Roman"/>
          <w:color w:val="000000" w:themeColor="text1"/>
          <w:kern w:val="2"/>
          <w:sz w:val="24"/>
          <w:rPrChange w:id="126" w:author="uzytkownik" w:date="2021-02-05T10:02:00Z">
            <w:rPr>
              <w:rFonts w:cs="Arial"/>
              <w:color w:val="000000" w:themeColor="text1"/>
              <w:kern w:val="2"/>
            </w:rPr>
          </w:rPrChange>
        </w:rPr>
        <w:t xml:space="preserve"> (słownie złotych ………………………………………………………)</w:t>
      </w:r>
      <w:ins w:id="127" w:author="uzytkownik" w:date="2021-04-20T09:57:00Z">
        <w:r w:rsidR="004D4A40">
          <w:rPr>
            <w:rFonts w:ascii="Times New Roman" w:hAnsi="Times New Roman"/>
            <w:color w:val="000000" w:themeColor="text1"/>
            <w:kern w:val="2"/>
            <w:sz w:val="24"/>
          </w:rPr>
          <w:t>, w tym</w:t>
        </w:r>
      </w:ins>
      <w:ins w:id="128" w:author="uzytkownik" w:date="2021-06-09T13:33:00Z">
        <w:r w:rsidR="004D4A40">
          <w:rPr>
            <w:rFonts w:ascii="Times New Roman" w:hAnsi="Times New Roman"/>
            <w:color w:val="000000" w:themeColor="text1"/>
            <w:kern w:val="2"/>
            <w:sz w:val="24"/>
          </w:rPr>
          <w:t>:</w:t>
        </w:r>
      </w:ins>
    </w:p>
    <w:p w:rsidR="00C47432" w:rsidRPr="00A45589" w:rsidRDefault="002D4144" w:rsidP="005064AF">
      <w:pPr>
        <w:suppressAutoHyphens/>
        <w:spacing w:after="10" w:line="259" w:lineRule="auto"/>
        <w:ind w:left="720"/>
        <w:contextualSpacing/>
        <w:rPr>
          <w:ins w:id="129" w:author="uzytkownik" w:date="2022-06-28T11:25:00Z"/>
          <w:rFonts w:ascii="Times New Roman" w:hAnsi="Times New Roman"/>
          <w:color w:val="000000" w:themeColor="text1"/>
          <w:kern w:val="2"/>
          <w:sz w:val="24"/>
        </w:rPr>
        <w:pPrChange w:id="130" w:author="uzytkownik" w:date="2023-03-07T08:28:00Z">
          <w:pPr>
            <w:pStyle w:val="Akapitzlist"/>
            <w:numPr>
              <w:ilvl w:val="2"/>
              <w:numId w:val="22"/>
            </w:numPr>
            <w:ind w:left="1701" w:hanging="425"/>
            <w:contextualSpacing/>
          </w:pPr>
        </w:pPrChange>
      </w:pPr>
      <w:ins w:id="131" w:author="uzytkownik" w:date="2022-12-08T10:27:00Z">
        <w:r w:rsidRPr="002D4144">
          <w:rPr>
            <w:rFonts w:ascii="Times New Roman" w:hAnsi="Times New Roman"/>
            <w:color w:val="auto"/>
            <w:sz w:val="24"/>
            <w:lang w:eastAsia="pl-PL"/>
          </w:rPr>
          <w:t>1)</w:t>
        </w:r>
        <w:r w:rsidRPr="002D4144">
          <w:rPr>
            <w:rFonts w:ascii="Times New Roman" w:hAnsi="Times New Roman"/>
            <w:color w:val="auto"/>
            <w:sz w:val="24"/>
            <w:lang w:eastAsia="pl-PL"/>
          </w:rPr>
          <w:tab/>
        </w:r>
      </w:ins>
      <w:ins w:id="132" w:author="uzytkownik" w:date="2022-06-28T11:25:00Z">
        <w:r w:rsidR="00C47432" w:rsidRPr="00A45589">
          <w:rPr>
            <w:rFonts w:ascii="Times New Roman" w:hAnsi="Times New Roman"/>
            <w:color w:val="000000" w:themeColor="text1"/>
            <w:kern w:val="2"/>
            <w:sz w:val="24"/>
          </w:rPr>
          <w:t>stawka roboczogodziny: ….…..zł/r-g,</w:t>
        </w:r>
      </w:ins>
    </w:p>
    <w:p w:rsidR="00C47432" w:rsidRPr="00A45589" w:rsidRDefault="00C47432" w:rsidP="00C47E22">
      <w:pPr>
        <w:pStyle w:val="Akapitzlist"/>
        <w:numPr>
          <w:ilvl w:val="2"/>
          <w:numId w:val="22"/>
        </w:numPr>
        <w:ind w:left="1701" w:hanging="425"/>
        <w:contextualSpacing/>
        <w:rPr>
          <w:ins w:id="133" w:author="uzytkownik" w:date="2022-06-28T11:25:00Z"/>
          <w:rFonts w:ascii="Times New Roman" w:hAnsi="Times New Roman"/>
          <w:color w:val="000000" w:themeColor="text1"/>
          <w:kern w:val="2"/>
          <w:sz w:val="24"/>
        </w:rPr>
      </w:pPr>
      <w:ins w:id="134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koszty ogólne: ….…..% (od  R+S),</w:t>
        </w:r>
      </w:ins>
    </w:p>
    <w:p w:rsidR="00C47432" w:rsidRPr="00A45589" w:rsidRDefault="00C47432" w:rsidP="00C47E22">
      <w:pPr>
        <w:pStyle w:val="Akapitzlist"/>
        <w:numPr>
          <w:ilvl w:val="2"/>
          <w:numId w:val="22"/>
        </w:numPr>
        <w:ind w:left="1701" w:hanging="425"/>
        <w:contextualSpacing/>
        <w:rPr>
          <w:ins w:id="135" w:author="uzytkownik" w:date="2022-06-28T11:25:00Z"/>
          <w:rFonts w:ascii="Times New Roman" w:hAnsi="Times New Roman"/>
          <w:color w:val="000000" w:themeColor="text1"/>
          <w:kern w:val="2"/>
          <w:sz w:val="24"/>
        </w:rPr>
      </w:pPr>
      <w:ins w:id="136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zysk …..…. % (do R+S+KOR+KOS),</w:t>
        </w:r>
      </w:ins>
    </w:p>
    <w:p w:rsidR="00C47432" w:rsidRPr="00A45589" w:rsidRDefault="00C47432" w:rsidP="00C47E22">
      <w:pPr>
        <w:pStyle w:val="Akapitzlist"/>
        <w:numPr>
          <w:ilvl w:val="2"/>
          <w:numId w:val="22"/>
        </w:numPr>
        <w:tabs>
          <w:tab w:val="left" w:pos="426"/>
          <w:tab w:val="left" w:leader="dot" w:pos="5757"/>
          <w:tab w:val="right" w:leader="dot" w:pos="9633"/>
        </w:tabs>
        <w:ind w:left="1701" w:hanging="425"/>
        <w:rPr>
          <w:ins w:id="137" w:author="uzytkownik" w:date="2022-06-28T11:25:00Z"/>
          <w:rFonts w:ascii="Times New Roman" w:hAnsi="Times New Roman"/>
          <w:color w:val="000000" w:themeColor="text1"/>
          <w:sz w:val="24"/>
        </w:rPr>
      </w:pPr>
      <w:ins w:id="138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podatek VAT: ……… %.</w:t>
        </w:r>
      </w:ins>
    </w:p>
    <w:p w:rsidR="00302983" w:rsidRPr="005E3918" w:rsidDel="00616E7F" w:rsidRDefault="003F0077">
      <w:pPr>
        <w:tabs>
          <w:tab w:val="left" w:pos="426"/>
          <w:tab w:val="right" w:leader="dot" w:pos="9633"/>
        </w:tabs>
        <w:spacing w:line="276" w:lineRule="auto"/>
        <w:ind w:left="426"/>
        <w:rPr>
          <w:del w:id="139" w:author="uzytkownik" w:date="2021-04-20T09:54:00Z"/>
          <w:rFonts w:ascii="Times New Roman" w:hAnsi="Times New Roman"/>
          <w:color w:val="000000" w:themeColor="text1"/>
          <w:sz w:val="24"/>
          <w:rPrChange w:id="140" w:author="uzytkownik" w:date="2021-02-05T10:02:00Z">
            <w:rPr>
              <w:del w:id="141" w:author="uzytkownik" w:date="2021-04-20T09:54:00Z"/>
              <w:rFonts w:cs="Arial"/>
              <w:color w:val="000000" w:themeColor="text1"/>
              <w:szCs w:val="20"/>
            </w:rPr>
          </w:rPrChange>
        </w:rPr>
        <w:pPrChange w:id="142" w:author="uzytkownik" w:date="2021-04-20T09:54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del w:id="143" w:author="uzytkownik" w:date="2021-04-20T09:56:00Z">
        <w:r w:rsidRPr="005E3918" w:rsidDel="00616E7F">
          <w:rPr>
            <w:rFonts w:ascii="Times New Roman" w:hAnsi="Times New Roman"/>
            <w:color w:val="000000" w:themeColor="text1"/>
            <w:kern w:val="2"/>
            <w:sz w:val="24"/>
            <w:rPrChange w:id="144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>, w tym należny podatek VAT zgodnie z obowiązującymi przepisami</w:delText>
        </w:r>
      </w:del>
      <w:del w:id="145" w:author="uzytkownik" w:date="2021-04-20T09:54:00Z">
        <w:r w:rsidR="001A4EBD" w:rsidRPr="005E3918" w:rsidDel="00616E7F">
          <w:rPr>
            <w:rFonts w:ascii="Times New Roman" w:hAnsi="Times New Roman"/>
            <w:color w:val="000000" w:themeColor="text1"/>
            <w:kern w:val="2"/>
            <w:sz w:val="24"/>
            <w:rPrChange w:id="146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>.</w:delText>
        </w:r>
      </w:del>
    </w:p>
    <w:p w:rsidR="00C665E6" w:rsidRPr="005E3918" w:rsidDel="005E3918" w:rsidRDefault="00C665E6">
      <w:pPr>
        <w:tabs>
          <w:tab w:val="left" w:pos="426"/>
          <w:tab w:val="right" w:leader="dot" w:pos="9633"/>
        </w:tabs>
        <w:spacing w:line="276" w:lineRule="auto"/>
        <w:ind w:left="426"/>
        <w:rPr>
          <w:del w:id="147" w:author="uzytkownik" w:date="2021-02-05T10:10:00Z"/>
          <w:rFonts w:ascii="Times New Roman" w:hAnsi="Times New Roman"/>
          <w:color w:val="000000" w:themeColor="text1"/>
          <w:sz w:val="24"/>
          <w:lang w:eastAsia="pl-PL"/>
          <w:rPrChange w:id="148" w:author="uzytkownik" w:date="2021-02-05T10:02:00Z">
            <w:rPr>
              <w:del w:id="149" w:author="uzytkownik" w:date="2021-02-05T10:10:00Z"/>
              <w:color w:val="000000" w:themeColor="text1"/>
              <w:lang w:eastAsia="pl-PL"/>
            </w:rPr>
          </w:rPrChange>
        </w:rPr>
        <w:pPrChange w:id="150" w:author="uzytkownik" w:date="2021-04-20T09:54:00Z">
          <w:pPr>
            <w:tabs>
              <w:tab w:val="left" w:pos="426"/>
              <w:tab w:val="right" w:leader="dot" w:pos="9633"/>
            </w:tabs>
          </w:pPr>
        </w:pPrChange>
      </w:pPr>
    </w:p>
    <w:p w:rsidR="00F00D2B" w:rsidRPr="005E3918" w:rsidRDefault="00F00D2B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276" w:lineRule="auto"/>
        <w:ind w:left="425" w:hanging="425"/>
        <w:rPr>
          <w:rFonts w:ascii="Times New Roman" w:hAnsi="Times New Roman"/>
          <w:b/>
          <w:color w:val="000000" w:themeColor="text1"/>
          <w:sz w:val="24"/>
          <w:rPrChange w:id="15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152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15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Oferujemy</w:t>
      </w:r>
      <w:r w:rsidR="00E05568" w:rsidRPr="005E3918">
        <w:rPr>
          <w:rFonts w:ascii="Times New Roman" w:hAnsi="Times New Roman"/>
          <w:b/>
          <w:color w:val="000000" w:themeColor="text1"/>
          <w:sz w:val="24"/>
          <w:rPrChange w:id="15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,</w:t>
      </w:r>
      <w:r w:rsidRPr="005E3918">
        <w:rPr>
          <w:rFonts w:ascii="Times New Roman" w:hAnsi="Times New Roman"/>
          <w:b/>
          <w:color w:val="000000" w:themeColor="text1"/>
          <w:sz w:val="24"/>
          <w:rPrChange w:id="15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 </w:t>
      </w:r>
      <w:r w:rsidR="00DE431E" w:rsidRPr="005E3918">
        <w:rPr>
          <w:rFonts w:ascii="Times New Roman" w:hAnsi="Times New Roman"/>
          <w:b/>
          <w:color w:val="000000" w:themeColor="text1"/>
          <w:sz w:val="24"/>
          <w:rPrChange w:id="15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wykonane</w:t>
      </w:r>
      <w:r w:rsidR="000772C0" w:rsidRPr="005E3918">
        <w:rPr>
          <w:rFonts w:ascii="Times New Roman" w:hAnsi="Times New Roman"/>
          <w:b/>
          <w:color w:val="000000" w:themeColor="text1"/>
          <w:sz w:val="24"/>
          <w:rPrChange w:id="15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="002624BD" w:rsidRPr="005E3918">
        <w:rPr>
          <w:rFonts w:ascii="Times New Roman" w:hAnsi="Times New Roman"/>
          <w:b/>
          <w:color w:val="000000" w:themeColor="text1"/>
          <w:sz w:val="24"/>
          <w:rPrChange w:id="15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roboty budowlane </w:t>
      </w:r>
      <w:bookmarkStart w:id="159" w:name="_GoBack"/>
      <w:bookmarkEnd w:id="159"/>
      <w:r w:rsidRPr="005E3918">
        <w:rPr>
          <w:rFonts w:ascii="Times New Roman" w:hAnsi="Times New Roman"/>
          <w:b/>
          <w:color w:val="000000" w:themeColor="text1"/>
          <w:sz w:val="24"/>
          <w:rPrChange w:id="16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okres gwarancji i</w:t>
      </w:r>
      <w:r w:rsidR="009651FE" w:rsidRPr="005E3918">
        <w:rPr>
          <w:rFonts w:ascii="Times New Roman" w:hAnsi="Times New Roman"/>
          <w:b/>
          <w:color w:val="000000" w:themeColor="text1"/>
          <w:sz w:val="24"/>
          <w:rPrChange w:id="16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b/>
          <w:color w:val="000000" w:themeColor="text1"/>
          <w:sz w:val="24"/>
          <w:rPrChange w:id="16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rękojmi za wady wynoszący ……….. 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63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(należy wskazać w 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64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miesiącach 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65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oferowany 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66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okres gwarancji i</w:t>
      </w:r>
      <w:r w:rsidR="00F2663F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67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 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68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rękojmi za</w:t>
      </w:r>
      <w:r w:rsidR="00373C9F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69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 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70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wady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71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)</w:t>
      </w:r>
      <w:r w:rsidR="003B134C" w:rsidRPr="005E3918">
        <w:rPr>
          <w:rFonts w:ascii="Times New Roman" w:hAnsi="Times New Roman"/>
          <w:b/>
          <w:color w:val="000000" w:themeColor="text1"/>
          <w:sz w:val="24"/>
          <w:lang w:eastAsia="pl-PL"/>
          <w:rPrChange w:id="172" w:author="uzytkownik" w:date="2021-02-05T10:02:00Z">
            <w:rPr>
              <w:rFonts w:cs="Arial"/>
              <w:b/>
              <w:color w:val="000000" w:themeColor="text1"/>
              <w:szCs w:val="20"/>
              <w:lang w:eastAsia="pl-PL"/>
            </w:rPr>
          </w:rPrChange>
        </w:rPr>
        <w:t xml:space="preserve"> miesięcy </w:t>
      </w:r>
      <w:r w:rsidR="003B134C" w:rsidRPr="005E3918">
        <w:rPr>
          <w:rFonts w:ascii="Times New Roman" w:hAnsi="Times New Roman"/>
          <w:b/>
          <w:color w:val="000000" w:themeColor="text1"/>
          <w:kern w:val="2"/>
          <w:sz w:val="24"/>
          <w:rPrChange w:id="173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 xml:space="preserve">od daty końcowego odbioru </w:t>
      </w:r>
      <w:r w:rsidR="00455FD9" w:rsidRPr="005E3918">
        <w:rPr>
          <w:rFonts w:ascii="Times New Roman" w:hAnsi="Times New Roman"/>
          <w:b/>
          <w:color w:val="000000" w:themeColor="text1"/>
          <w:kern w:val="2"/>
          <w:sz w:val="24"/>
          <w:rPrChange w:id="174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>robót</w:t>
      </w:r>
      <w:r w:rsidR="004F1B82" w:rsidRPr="005E3918">
        <w:rPr>
          <w:rFonts w:ascii="Times New Roman" w:hAnsi="Times New Roman"/>
          <w:b/>
          <w:color w:val="000000" w:themeColor="text1"/>
          <w:kern w:val="2"/>
          <w:sz w:val="24"/>
          <w:rPrChange w:id="175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>.</w:t>
      </w:r>
    </w:p>
    <w:p w:rsidR="0022116E" w:rsidRPr="005E3918" w:rsidDel="005E3918" w:rsidRDefault="0022116E">
      <w:pPr>
        <w:tabs>
          <w:tab w:val="left" w:pos="426"/>
          <w:tab w:val="left" w:leader="dot" w:pos="5757"/>
          <w:tab w:val="right" w:leader="dot" w:pos="9633"/>
        </w:tabs>
        <w:spacing w:line="276" w:lineRule="auto"/>
        <w:ind w:left="426"/>
        <w:rPr>
          <w:del w:id="176" w:author="uzytkownik" w:date="2021-02-05T10:11:00Z"/>
          <w:rFonts w:ascii="Times New Roman" w:hAnsi="Times New Roman"/>
          <w:color w:val="000000" w:themeColor="text1"/>
          <w:sz w:val="24"/>
          <w:rPrChange w:id="177" w:author="uzytkownik" w:date="2021-02-05T10:02:00Z">
            <w:rPr>
              <w:del w:id="178" w:author="uzytkownik" w:date="2021-02-05T10:11:00Z"/>
              <w:rFonts w:cs="Arial"/>
              <w:color w:val="000000" w:themeColor="text1"/>
              <w:szCs w:val="20"/>
            </w:rPr>
          </w:rPrChange>
        </w:rPr>
        <w:pPrChange w:id="179" w:author="uzytkownik" w:date="2021-02-05T10:11:00Z">
          <w:pPr>
            <w:tabs>
              <w:tab w:val="left" w:pos="426"/>
              <w:tab w:val="left" w:leader="dot" w:pos="5757"/>
              <w:tab w:val="right" w:leader="dot" w:pos="9633"/>
            </w:tabs>
            <w:ind w:left="426"/>
          </w:pPr>
        </w:pPrChange>
      </w:pPr>
    </w:p>
    <w:p w:rsidR="00B65807" w:rsidRPr="005E3918" w:rsidRDefault="00AA5A4E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  <w:rPrChange w:id="18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181" w:author="uzytkownik" w:date="2021-02-05T10:1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18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Oświadczamy, że zamówienie realizować będziemy: sami/z udziałem podwykonawcy-ów</w:t>
      </w:r>
      <w:r w:rsidRPr="005E3918">
        <w:rPr>
          <w:rFonts w:ascii="Times New Roman" w:hAnsi="Times New Roman"/>
          <w:b/>
          <w:color w:val="000000" w:themeColor="text1"/>
          <w:sz w:val="24"/>
          <w:rPrChange w:id="18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**</w:t>
      </w:r>
    </w:p>
    <w:p w:rsidR="00B65807" w:rsidRPr="005E3918" w:rsidRDefault="00AA5A4E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  <w:rPrChange w:id="184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185" w:author="uzytkownik" w:date="2021-02-05T10:11:00Z">
          <w:pPr>
            <w:ind w:left="360"/>
          </w:pPr>
        </w:pPrChange>
      </w:pPr>
      <w:r w:rsidRPr="005E3918">
        <w:rPr>
          <w:rFonts w:ascii="Times New Roman" w:hAnsi="Times New Roman"/>
          <w:i/>
          <w:color w:val="000000" w:themeColor="text1"/>
          <w:sz w:val="24"/>
          <w:rPrChange w:id="186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5E3918">
        <w:rPr>
          <w:rFonts w:ascii="Times New Roman" w:hAnsi="Times New Roman"/>
          <w:i/>
          <w:color w:val="000000" w:themeColor="text1"/>
          <w:sz w:val="24"/>
          <w:rPrChange w:id="187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 o ile są znani</w:t>
      </w:r>
      <w:r w:rsidRPr="005E3918">
        <w:rPr>
          <w:rFonts w:ascii="Times New Roman" w:hAnsi="Times New Roman"/>
          <w:i/>
          <w:color w:val="000000" w:themeColor="text1"/>
          <w:sz w:val="24"/>
          <w:rPrChange w:id="188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)</w:t>
      </w:r>
    </w:p>
    <w:p w:rsidR="00DD42D6" w:rsidRPr="005E3918" w:rsidRDefault="00DD42D6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18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190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19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lastRenderedPageBreak/>
        <w:tab/>
      </w:r>
    </w:p>
    <w:p w:rsidR="0083030E" w:rsidRPr="005E3918" w:rsidRDefault="0083030E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19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193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19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C75A6B" w:rsidRPr="005E3918" w:rsidRDefault="001A6F0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19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196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19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36580" w:rsidRPr="005E3918" w:rsidDel="00414B71" w:rsidRDefault="001A6F01">
      <w:pPr>
        <w:tabs>
          <w:tab w:val="right" w:leader="dot" w:pos="9072"/>
        </w:tabs>
        <w:spacing w:line="276" w:lineRule="auto"/>
        <w:ind w:left="357"/>
        <w:rPr>
          <w:del w:id="198" w:author="uzytkownik" w:date="2021-02-05T10:17:00Z"/>
          <w:rFonts w:ascii="Times New Roman" w:hAnsi="Times New Roman"/>
          <w:color w:val="000000" w:themeColor="text1"/>
          <w:sz w:val="24"/>
          <w:rPrChange w:id="199" w:author="uzytkownik" w:date="2021-02-05T10:02:00Z">
            <w:rPr>
              <w:del w:id="200" w:author="uzytkownik" w:date="2021-02-05T10:17:00Z"/>
              <w:rFonts w:cs="Arial"/>
              <w:color w:val="000000" w:themeColor="text1"/>
              <w:szCs w:val="20"/>
            </w:rPr>
          </w:rPrChange>
        </w:rPr>
        <w:pPrChange w:id="201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del w:id="202" w:author="uzytkownik" w:date="2021-02-05T10:17:00Z">
        <w:r w:rsidRPr="005E3918" w:rsidDel="00414B71">
          <w:rPr>
            <w:rFonts w:ascii="Times New Roman" w:hAnsi="Times New Roman"/>
            <w:color w:val="000000" w:themeColor="text1"/>
            <w:sz w:val="24"/>
            <w:rPrChange w:id="20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3F0077" w:rsidRPr="005E3918" w:rsidDel="005E3918" w:rsidRDefault="003F0077">
      <w:pPr>
        <w:tabs>
          <w:tab w:val="right" w:leader="dot" w:pos="9072"/>
        </w:tabs>
        <w:spacing w:line="276" w:lineRule="auto"/>
        <w:ind w:left="357"/>
        <w:rPr>
          <w:del w:id="204" w:author="uzytkownik" w:date="2021-02-05T10:10:00Z"/>
          <w:rFonts w:ascii="Times New Roman" w:hAnsi="Times New Roman"/>
          <w:color w:val="000000" w:themeColor="text1"/>
          <w:sz w:val="24"/>
          <w:rPrChange w:id="205" w:author="uzytkownik" w:date="2021-02-05T10:02:00Z">
            <w:rPr>
              <w:del w:id="206" w:author="uzytkownik" w:date="2021-02-05T10:10:00Z"/>
              <w:rFonts w:cs="Arial"/>
              <w:color w:val="000000" w:themeColor="text1"/>
              <w:szCs w:val="20"/>
            </w:rPr>
          </w:rPrChange>
        </w:rPr>
        <w:pPrChange w:id="207" w:author="uzytkownik" w:date="2021-02-05T10:17:00Z">
          <w:pPr>
            <w:tabs>
              <w:tab w:val="right" w:leader="dot" w:pos="9633"/>
            </w:tabs>
            <w:ind w:left="357"/>
          </w:pPr>
        </w:pPrChange>
      </w:pPr>
    </w:p>
    <w:p w:rsidR="003F0077" w:rsidRPr="005E3918" w:rsidDel="005E3918" w:rsidRDefault="003F0077">
      <w:pPr>
        <w:tabs>
          <w:tab w:val="right" w:leader="dot" w:pos="9633"/>
        </w:tabs>
        <w:spacing w:line="276" w:lineRule="auto"/>
        <w:ind w:left="357"/>
        <w:rPr>
          <w:del w:id="208" w:author="uzytkownik" w:date="2021-02-05T10:10:00Z"/>
          <w:rFonts w:ascii="Times New Roman" w:hAnsi="Times New Roman"/>
          <w:color w:val="000000" w:themeColor="text1"/>
          <w:sz w:val="24"/>
          <w:rPrChange w:id="209" w:author="uzytkownik" w:date="2021-02-05T10:02:00Z">
            <w:rPr>
              <w:del w:id="210" w:author="uzytkownik" w:date="2021-02-05T10:10:00Z"/>
              <w:rFonts w:cs="Arial"/>
              <w:color w:val="000000" w:themeColor="text1"/>
              <w:szCs w:val="20"/>
            </w:rPr>
          </w:rPrChange>
        </w:rPr>
        <w:pPrChange w:id="211" w:author="uzytkownik" w:date="2021-02-05T10:11:00Z">
          <w:pPr>
            <w:tabs>
              <w:tab w:val="right" w:leader="dot" w:pos="9633"/>
            </w:tabs>
            <w:ind w:left="357"/>
          </w:pPr>
        </w:pPrChange>
      </w:pPr>
    </w:p>
    <w:p w:rsidR="00F51262" w:rsidRPr="005E3918" w:rsidRDefault="00F51262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  <w:rPrChange w:id="21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13" w:author="uzytkownik" w:date="2021-02-05T10:1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1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Składając ofertę oświadczamy, że: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1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16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1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zapoznaliśmy się i w pełni oraz bez żadnych zastrzeżeń akceptujemy treść Specyfikacji Warunków Zamówienia, zwanej w dalszej treści S</w:t>
      </w:r>
      <w:del w:id="218" w:author="uzytkownik" w:date="2021-02-05T10:12:00Z">
        <w:r w:rsidRPr="005E3918" w:rsidDel="005E3918">
          <w:rPr>
            <w:rFonts w:ascii="Times New Roman" w:hAnsi="Times New Roman"/>
            <w:color w:val="000000" w:themeColor="text1"/>
            <w:sz w:val="24"/>
            <w:rPrChange w:id="219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I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22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WZ wraz </w:t>
      </w:r>
      <w:ins w:id="221" w:author="uzytkownik" w:date="2021-02-05T10:12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     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22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 załącznikami, z wyjaśnieniami i zmianami,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2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24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2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oferujemy wykonanie przedmiotu zamówienia zgodnie z warunkami zapisanymi w SWZ i załącznikach do S</w:t>
      </w:r>
      <w:del w:id="226" w:author="uzytkownik" w:date="2021-02-05T10:12:00Z">
        <w:r w:rsidRPr="005E3918" w:rsidDel="005E3918">
          <w:rPr>
            <w:rFonts w:ascii="Times New Roman" w:hAnsi="Times New Roman"/>
            <w:color w:val="000000" w:themeColor="text1"/>
            <w:sz w:val="24"/>
            <w:rPrChange w:id="22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I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22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WZ,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2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30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3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pełni i bez żadnych zastrzeżeń akceptujemy warunki um</w:t>
      </w:r>
      <w:r w:rsidR="000007BF" w:rsidRPr="005E3918">
        <w:rPr>
          <w:rFonts w:ascii="Times New Roman" w:hAnsi="Times New Roman"/>
          <w:color w:val="000000" w:themeColor="text1"/>
          <w:sz w:val="24"/>
          <w:rPrChange w:id="23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color w:val="000000" w:themeColor="text1"/>
          <w:sz w:val="24"/>
          <w:rPrChange w:id="23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na wykonanie zamówienia zapisane w SWZ wraz z załącznikami i w przypadku wyboru naszej oferty zobowiązujemy się</w:t>
      </w:r>
      <w:r w:rsidR="007048D6" w:rsidRPr="005E3918">
        <w:rPr>
          <w:rFonts w:ascii="Times New Roman" w:hAnsi="Times New Roman"/>
          <w:color w:val="000000" w:themeColor="text1"/>
          <w:sz w:val="24"/>
          <w:rPrChange w:id="23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23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do zawarcia um</w:t>
      </w:r>
      <w:r w:rsidR="000007BF" w:rsidRPr="005E3918">
        <w:rPr>
          <w:rFonts w:ascii="Times New Roman" w:hAnsi="Times New Roman"/>
          <w:color w:val="000000" w:themeColor="text1"/>
          <w:sz w:val="24"/>
          <w:rPrChange w:id="23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color w:val="000000" w:themeColor="text1"/>
          <w:sz w:val="24"/>
          <w:rPrChange w:id="23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na proponowanych w ni</w:t>
      </w:r>
      <w:r w:rsidR="000007BF" w:rsidRPr="005E3918">
        <w:rPr>
          <w:rFonts w:ascii="Times New Roman" w:hAnsi="Times New Roman"/>
          <w:color w:val="000000" w:themeColor="text1"/>
          <w:sz w:val="24"/>
          <w:rPrChange w:id="23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ch</w:t>
      </w:r>
      <w:r w:rsidRPr="005E3918">
        <w:rPr>
          <w:rFonts w:ascii="Times New Roman" w:hAnsi="Times New Roman"/>
          <w:color w:val="000000" w:themeColor="text1"/>
          <w:sz w:val="24"/>
          <w:rPrChange w:id="23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warunkach, </w:t>
      </w:r>
      <w:ins w:id="240" w:author="uzytkownik" w:date="2021-02-05T10:12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24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miejscu i terminie wskazanym przez Zamawiającego,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  <w:rPrChange w:id="24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43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4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:rsidR="00B65807" w:rsidRPr="005E3918" w:rsidRDefault="003A6BB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  <w:rPrChange w:id="24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46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4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we wskaza</w:t>
      </w:r>
      <w:r w:rsidR="000007BF" w:rsidRPr="005E3918">
        <w:rPr>
          <w:rFonts w:ascii="Times New Roman" w:hAnsi="Times New Roman"/>
          <w:color w:val="000000" w:themeColor="text1"/>
          <w:sz w:val="24"/>
          <w:rPrChange w:id="24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n</w:t>
      </w:r>
      <w:r w:rsidR="00DE431E" w:rsidRPr="005E3918">
        <w:rPr>
          <w:rFonts w:ascii="Times New Roman" w:hAnsi="Times New Roman"/>
          <w:color w:val="000000" w:themeColor="text1"/>
          <w:sz w:val="24"/>
          <w:rPrChange w:id="24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ej</w:t>
      </w:r>
      <w:r w:rsidR="001A4EBD" w:rsidRPr="005E3918">
        <w:rPr>
          <w:rFonts w:ascii="Times New Roman" w:hAnsi="Times New Roman"/>
          <w:color w:val="000000" w:themeColor="text1"/>
          <w:sz w:val="24"/>
          <w:rPrChange w:id="25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color w:val="000000" w:themeColor="text1"/>
          <w:sz w:val="24"/>
          <w:rPrChange w:id="25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powyżej </w:t>
      </w:r>
      <w:r w:rsidR="00DD42D6" w:rsidRPr="005E3918">
        <w:rPr>
          <w:rFonts w:ascii="Times New Roman" w:hAnsi="Times New Roman"/>
          <w:b/>
          <w:color w:val="000000" w:themeColor="text1"/>
          <w:sz w:val="24"/>
          <w:rPrChange w:id="25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Cenie </w:t>
      </w:r>
      <w:r w:rsidR="00C76753" w:rsidRPr="005E3918">
        <w:rPr>
          <w:rFonts w:ascii="Times New Roman" w:hAnsi="Times New Roman"/>
          <w:b/>
          <w:color w:val="000000" w:themeColor="text1"/>
          <w:sz w:val="24"/>
          <w:rPrChange w:id="25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brutto oferty</w:t>
      </w:r>
      <w:r w:rsidR="001A4EBD" w:rsidRPr="005E3918">
        <w:rPr>
          <w:rFonts w:ascii="Times New Roman" w:hAnsi="Times New Roman"/>
          <w:b/>
          <w:color w:val="000000" w:themeColor="text1"/>
          <w:sz w:val="24"/>
          <w:rPrChange w:id="25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eastAsia="MS Mincho" w:hAnsi="Times New Roman"/>
          <w:color w:val="000000" w:themeColor="text1"/>
          <w:sz w:val="24"/>
          <w:rPrChange w:id="255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uwzględniliśmy wszystkie </w:t>
      </w:r>
      <w:r w:rsidRPr="005E3918">
        <w:rPr>
          <w:rFonts w:ascii="Times New Roman" w:hAnsi="Times New Roman"/>
          <w:color w:val="000000" w:themeColor="text1"/>
          <w:sz w:val="24"/>
          <w:rPrChange w:id="25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koszty bezpośrednie i pośrednie, jakie uważamy za niezbędne do</w:t>
      </w:r>
      <w:r w:rsidR="00E21AAE" w:rsidRPr="005E3918">
        <w:rPr>
          <w:rFonts w:ascii="Times New Roman" w:hAnsi="Times New Roman"/>
          <w:color w:val="000000" w:themeColor="text1"/>
          <w:sz w:val="24"/>
          <w:rPrChange w:id="25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25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poniesienia dla</w:t>
      </w:r>
      <w:r w:rsidR="00EC4757" w:rsidRPr="005E3918">
        <w:rPr>
          <w:rFonts w:ascii="Times New Roman" w:hAnsi="Times New Roman"/>
          <w:color w:val="000000" w:themeColor="text1"/>
          <w:sz w:val="24"/>
          <w:rPrChange w:id="25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26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E3918">
        <w:rPr>
          <w:rFonts w:ascii="Times New Roman" w:eastAsia="MS Mincho" w:hAnsi="Times New Roman"/>
          <w:color w:val="000000" w:themeColor="text1"/>
          <w:sz w:val="24"/>
          <w:rPrChange w:id="261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W </w:t>
      </w:r>
      <w:r w:rsidR="00DD42D6" w:rsidRPr="005E3918">
        <w:rPr>
          <w:rFonts w:ascii="Times New Roman" w:eastAsia="MS Mincho" w:hAnsi="Times New Roman"/>
          <w:b/>
          <w:color w:val="000000" w:themeColor="text1"/>
          <w:sz w:val="24"/>
          <w:rPrChange w:id="262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Cenie brutto</w:t>
      </w:r>
      <w:r w:rsidR="00C76753" w:rsidRPr="005E3918">
        <w:rPr>
          <w:rFonts w:ascii="Times New Roman" w:eastAsia="MS Mincho" w:hAnsi="Times New Roman"/>
          <w:b/>
          <w:color w:val="000000" w:themeColor="text1"/>
          <w:sz w:val="24"/>
          <w:rPrChange w:id="263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oferty</w:t>
      </w:r>
      <w:r w:rsidR="001A4EBD" w:rsidRPr="005E3918">
        <w:rPr>
          <w:rFonts w:ascii="Times New Roman" w:eastAsia="MS Mincho" w:hAnsi="Times New Roman"/>
          <w:b/>
          <w:color w:val="000000" w:themeColor="text1"/>
          <w:sz w:val="24"/>
          <w:rPrChange w:id="264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color w:val="000000" w:themeColor="text1"/>
          <w:sz w:val="24"/>
          <w:rPrChange w:id="26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uwzględniliśmy wszystkie posiadane informacje o przedmiocie zamówienia, a szczególnie informacje, wymagania i warunki podane przez Zamawiającego w SWZ i załącznikach do SWZ</w:t>
      </w:r>
      <w:r w:rsidR="001A4EBD" w:rsidRPr="005E3918">
        <w:rPr>
          <w:rFonts w:ascii="Times New Roman" w:hAnsi="Times New Roman"/>
          <w:color w:val="000000" w:themeColor="text1"/>
          <w:sz w:val="24"/>
          <w:rPrChange w:id="26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B65807" w:rsidRPr="005E3918" w:rsidRDefault="006229E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6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68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eastAsia="MS Mincho" w:hAnsi="Times New Roman"/>
          <w:color w:val="000000" w:themeColor="text1"/>
          <w:sz w:val="24"/>
          <w:rPrChange w:id="269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podan</w:t>
      </w:r>
      <w:r w:rsidR="00DE431E" w:rsidRPr="005E3918">
        <w:rPr>
          <w:rFonts w:ascii="Times New Roman" w:eastAsia="MS Mincho" w:hAnsi="Times New Roman"/>
          <w:color w:val="000000" w:themeColor="text1"/>
          <w:sz w:val="24"/>
          <w:rPrChange w:id="270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a</w:t>
      </w:r>
      <w:r w:rsidR="00D71216" w:rsidRPr="005E3918">
        <w:rPr>
          <w:rFonts w:ascii="Times New Roman" w:eastAsia="MS Mincho" w:hAnsi="Times New Roman"/>
          <w:color w:val="000000" w:themeColor="text1"/>
          <w:sz w:val="24"/>
          <w:rPrChange w:id="271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 przez nas</w:t>
      </w:r>
      <w:r w:rsidR="001A4EBD" w:rsidRPr="005E3918">
        <w:rPr>
          <w:rFonts w:ascii="Times New Roman" w:eastAsia="MS Mincho" w:hAnsi="Times New Roman"/>
          <w:color w:val="000000" w:themeColor="text1"/>
          <w:sz w:val="24"/>
          <w:rPrChange w:id="272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eastAsia="MS Mincho" w:hAnsi="Times New Roman"/>
          <w:b/>
          <w:color w:val="000000" w:themeColor="text1"/>
          <w:sz w:val="24"/>
          <w:rPrChange w:id="273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Cen</w:t>
      </w:r>
      <w:r w:rsidR="007B5AC0" w:rsidRPr="005E3918">
        <w:rPr>
          <w:rFonts w:ascii="Times New Roman" w:eastAsia="MS Mincho" w:hAnsi="Times New Roman"/>
          <w:b/>
          <w:color w:val="000000" w:themeColor="text1"/>
          <w:sz w:val="24"/>
          <w:rPrChange w:id="274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a</w:t>
      </w:r>
      <w:r w:rsidR="007C59C0" w:rsidRPr="005E3918">
        <w:rPr>
          <w:rFonts w:ascii="Times New Roman" w:eastAsia="MS Mincho" w:hAnsi="Times New Roman"/>
          <w:b/>
          <w:color w:val="000000" w:themeColor="text1"/>
          <w:sz w:val="24"/>
          <w:rPrChange w:id="275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</w:t>
      </w:r>
      <w:r w:rsidR="00D71216" w:rsidRPr="005E3918">
        <w:rPr>
          <w:rFonts w:ascii="Times New Roman" w:hAnsi="Times New Roman"/>
          <w:b/>
          <w:color w:val="000000" w:themeColor="text1"/>
          <w:sz w:val="24"/>
          <w:rPrChange w:id="27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brutto</w:t>
      </w:r>
      <w:r w:rsidR="00C76753" w:rsidRPr="005E3918">
        <w:rPr>
          <w:rFonts w:ascii="Times New Roman" w:hAnsi="Times New Roman"/>
          <w:b/>
          <w:color w:val="000000" w:themeColor="text1"/>
          <w:sz w:val="24"/>
          <w:rPrChange w:id="27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oferty</w:t>
      </w:r>
      <w:r w:rsidR="001A4EBD" w:rsidRPr="005E3918">
        <w:rPr>
          <w:rFonts w:ascii="Times New Roman" w:hAnsi="Times New Roman"/>
          <w:b/>
          <w:color w:val="000000" w:themeColor="text1"/>
          <w:sz w:val="24"/>
          <w:rPrChange w:id="27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="00D71216" w:rsidRPr="005E3918">
        <w:rPr>
          <w:rFonts w:ascii="Times New Roman" w:hAnsi="Times New Roman"/>
          <w:color w:val="000000" w:themeColor="text1"/>
          <w:sz w:val="24"/>
          <w:rPrChange w:id="27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będ</w:t>
      </w:r>
      <w:r w:rsidR="00DE431E" w:rsidRPr="005E3918">
        <w:rPr>
          <w:rFonts w:ascii="Times New Roman" w:hAnsi="Times New Roman"/>
          <w:color w:val="000000" w:themeColor="text1"/>
          <w:sz w:val="24"/>
          <w:rPrChange w:id="28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zie</w:t>
      </w:r>
      <w:r w:rsidR="00D71216" w:rsidRPr="005E3918">
        <w:rPr>
          <w:rFonts w:ascii="Times New Roman" w:hAnsi="Times New Roman"/>
          <w:color w:val="000000" w:themeColor="text1"/>
          <w:sz w:val="24"/>
          <w:rPrChange w:id="28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stał</w:t>
      </w:r>
      <w:r w:rsidR="00DE431E" w:rsidRPr="005E3918">
        <w:rPr>
          <w:rFonts w:ascii="Times New Roman" w:hAnsi="Times New Roman"/>
          <w:color w:val="000000" w:themeColor="text1"/>
          <w:sz w:val="24"/>
          <w:rPrChange w:id="28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a</w:t>
      </w:r>
      <w:r w:rsidR="00D71216" w:rsidRPr="005E3918">
        <w:rPr>
          <w:rFonts w:ascii="Times New Roman" w:hAnsi="Times New Roman"/>
          <w:color w:val="000000" w:themeColor="text1"/>
          <w:sz w:val="24"/>
          <w:rPrChange w:id="28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tzn.</w:t>
      </w:r>
      <w:r w:rsidR="00C426AF" w:rsidRPr="005E3918">
        <w:rPr>
          <w:rFonts w:ascii="Times New Roman" w:hAnsi="Times New Roman"/>
          <w:color w:val="000000" w:themeColor="text1"/>
          <w:sz w:val="24"/>
          <w:rPrChange w:id="28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D71216" w:rsidRPr="005E3918">
        <w:rPr>
          <w:rFonts w:ascii="Times New Roman" w:hAnsi="Times New Roman"/>
          <w:color w:val="000000" w:themeColor="text1"/>
          <w:sz w:val="24"/>
          <w:rPrChange w:id="28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nie ulegn</w:t>
      </w:r>
      <w:r w:rsidR="00DE431E" w:rsidRPr="005E3918">
        <w:rPr>
          <w:rFonts w:ascii="Times New Roman" w:hAnsi="Times New Roman"/>
          <w:color w:val="000000" w:themeColor="text1"/>
          <w:sz w:val="24"/>
          <w:rPrChange w:id="28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ie</w:t>
      </w:r>
      <w:r w:rsidR="00D71216" w:rsidRPr="005E3918">
        <w:rPr>
          <w:rFonts w:ascii="Times New Roman" w:hAnsi="Times New Roman"/>
          <w:color w:val="000000" w:themeColor="text1"/>
          <w:sz w:val="24"/>
          <w:rPrChange w:id="28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zmianie przez cały okres realizacji (wykonywania) przedmiotu zamówienia</w:t>
      </w:r>
      <w:r w:rsidR="004A3B5B" w:rsidRPr="005E3918">
        <w:rPr>
          <w:rFonts w:ascii="Times New Roman" w:hAnsi="Times New Roman"/>
          <w:color w:val="000000" w:themeColor="text1"/>
          <w:sz w:val="24"/>
          <w:rPrChange w:id="28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B65807" w:rsidRPr="005E3918" w:rsidRDefault="00B65807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8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90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9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akceptujemy </w:t>
      </w:r>
      <w:r w:rsidR="00F34B25" w:rsidRPr="005E3918">
        <w:rPr>
          <w:rFonts w:ascii="Times New Roman" w:hAnsi="Times New Roman"/>
          <w:color w:val="000000" w:themeColor="text1"/>
          <w:sz w:val="24"/>
          <w:rPrChange w:id="29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3</w:t>
      </w:r>
      <w:r w:rsidRPr="005E3918">
        <w:rPr>
          <w:rFonts w:ascii="Times New Roman" w:hAnsi="Times New Roman"/>
          <w:color w:val="000000" w:themeColor="text1"/>
          <w:sz w:val="24"/>
          <w:rPrChange w:id="29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0 dniowy termin związania ofertą, bieg terminu związania ofertą rozpoczyna się</w:t>
      </w:r>
      <w:r w:rsidR="00335349" w:rsidRPr="005E3918">
        <w:rPr>
          <w:rFonts w:ascii="Times New Roman" w:hAnsi="Times New Roman"/>
          <w:color w:val="000000" w:themeColor="text1"/>
          <w:sz w:val="24"/>
          <w:rPrChange w:id="29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29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wraz z</w:t>
      </w:r>
      <w:r w:rsidR="008F2341" w:rsidRPr="005E3918">
        <w:rPr>
          <w:rFonts w:ascii="Times New Roman" w:hAnsi="Times New Roman"/>
          <w:color w:val="000000" w:themeColor="text1"/>
          <w:sz w:val="24"/>
          <w:rPrChange w:id="29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1A4CCF" w:rsidRPr="005E3918">
        <w:rPr>
          <w:rFonts w:ascii="Times New Roman" w:hAnsi="Times New Roman"/>
          <w:color w:val="000000" w:themeColor="text1"/>
          <w:sz w:val="24"/>
          <w:rPrChange w:id="29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upływem terminu składania ofert</w:t>
      </w:r>
      <w:r w:rsidR="004A3B5B" w:rsidRPr="005E3918">
        <w:rPr>
          <w:rFonts w:ascii="Times New Roman" w:hAnsi="Times New Roman"/>
          <w:color w:val="000000" w:themeColor="text1"/>
          <w:sz w:val="24"/>
          <w:rPrChange w:id="29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4A3B5B" w:rsidRPr="005E3918" w:rsidRDefault="004A3B5B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  <w:rPrChange w:id="29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00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0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zapoznaliśmy się i </w:t>
      </w:r>
      <w:r w:rsidR="00D154E9" w:rsidRPr="005E3918">
        <w:rPr>
          <w:rFonts w:ascii="Times New Roman" w:hAnsi="Times New Roman"/>
          <w:color w:val="000000" w:themeColor="text1"/>
          <w:sz w:val="24"/>
          <w:rPrChange w:id="30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akceptujemy</w:t>
      </w:r>
      <w:r w:rsidRPr="005E3918">
        <w:rPr>
          <w:rFonts w:ascii="Times New Roman" w:hAnsi="Times New Roman"/>
          <w:color w:val="000000" w:themeColor="text1"/>
          <w:sz w:val="24"/>
          <w:rPrChange w:id="30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klauzulę dotyczącą przetwarzania danych osobowych</w:t>
      </w:r>
      <w:r w:rsidR="001A4EBD" w:rsidRPr="005E3918">
        <w:rPr>
          <w:rFonts w:ascii="Times New Roman" w:hAnsi="Times New Roman"/>
          <w:color w:val="000000" w:themeColor="text1"/>
          <w:sz w:val="24"/>
          <w:rPrChange w:id="30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EC4757" w:rsidRPr="005E3918" w:rsidRDefault="00CE3337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30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06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07" w:author="uzytkownik" w:date="2021-02-05T10:02:00Z">
            <w:rPr>
              <w:color w:val="000000" w:themeColor="text1"/>
            </w:rPr>
          </w:rPrChange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ins w:id="308" w:author="uzytkownik" w:date="2021-02-05T10:15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09" w:author="uzytkownik" w:date="2021-02-05T10:02:00Z">
            <w:rPr>
              <w:color w:val="000000" w:themeColor="text1"/>
            </w:rPr>
          </w:rPrChange>
        </w:rPr>
        <w:t xml:space="preserve"> w niniejszym postępowaniu;</w:t>
      </w:r>
    </w:p>
    <w:p w:rsidR="006907C3" w:rsidRPr="005E3918" w:rsidDel="006A7042" w:rsidRDefault="00D71216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spacing w:line="276" w:lineRule="auto"/>
        <w:ind w:left="426" w:hanging="426"/>
        <w:rPr>
          <w:del w:id="310" w:author="uzytkownik" w:date="2021-04-21T13:54:00Z"/>
          <w:rFonts w:ascii="Times New Roman" w:hAnsi="Times New Roman"/>
          <w:color w:val="000000" w:themeColor="text1"/>
          <w:sz w:val="24"/>
          <w:rPrChange w:id="311" w:author="uzytkownik" w:date="2021-02-05T10:02:00Z">
            <w:rPr>
              <w:del w:id="312" w:author="uzytkownik" w:date="2021-04-21T13:54:00Z"/>
              <w:rFonts w:cs="Arial"/>
              <w:color w:val="000000" w:themeColor="text1"/>
              <w:szCs w:val="20"/>
            </w:rPr>
          </w:rPrChange>
        </w:rPr>
        <w:pPrChange w:id="313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left" w:leader="dot" w:pos="4140"/>
              <w:tab w:val="left" w:leader="dot" w:pos="9072"/>
            </w:tabs>
            <w:ind w:left="426" w:hanging="426"/>
          </w:pPr>
        </w:pPrChange>
      </w:pPr>
      <w:del w:id="314" w:author="uzytkownik" w:date="2021-04-21T13:54:00Z">
        <w:r w:rsidRPr="005E3918" w:rsidDel="006A7042">
          <w:rPr>
            <w:rFonts w:ascii="Times New Roman" w:hAnsi="Times New Roman"/>
            <w:color w:val="000000" w:themeColor="text1"/>
            <w:sz w:val="24"/>
            <w:rPrChange w:id="315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Wadium</w:delText>
        </w:r>
        <w:r w:rsidR="00CF0D9A" w:rsidRPr="005E3918" w:rsidDel="006A7042">
          <w:rPr>
            <w:rFonts w:ascii="Times New Roman" w:hAnsi="Times New Roman"/>
            <w:color w:val="000000" w:themeColor="text1"/>
            <w:sz w:val="24"/>
            <w:rPrChange w:id="31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1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w kwocie …………….. zł - zostało wniesione w dniu …………………………….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18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  <w:delText xml:space="preserve"> w formie 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19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B65807" w:rsidRPr="005E3918" w:rsidRDefault="00B65807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  <w:rPrChange w:id="32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21" w:author="uzytkownik" w:date="2021-02-05T10:11:00Z">
          <w:pPr>
            <w:numPr>
              <w:numId w:val="5"/>
            </w:numPr>
            <w:tabs>
              <w:tab w:val="num" w:pos="540"/>
              <w:tab w:val="left" w:leader="dot" w:pos="9072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2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Jako osobę do kontaktów z Zamawiającym w ramach prowadzonego postępowania o udzielenie zamówienia publicznego wskazujemy:</w:t>
      </w:r>
    </w:p>
    <w:p w:rsidR="00B65807" w:rsidRPr="005E3918" w:rsidRDefault="00B6580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  <w:rPrChange w:id="323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pPrChange w:id="324" w:author="uzytkownik" w:date="2021-02-05T10:11:00Z">
          <w:pPr>
            <w:tabs>
              <w:tab w:val="left" w:leader="dot" w:pos="9072"/>
            </w:tabs>
            <w:ind w:left="426"/>
          </w:pPr>
        </w:pPrChange>
      </w:pPr>
      <w:r w:rsidRPr="005E3918">
        <w:rPr>
          <w:rFonts w:ascii="Times New Roman" w:hAnsi="Times New Roman"/>
          <w:snapToGrid w:val="0"/>
          <w:color w:val="000000" w:themeColor="text1"/>
          <w:sz w:val="24"/>
          <w:rPrChange w:id="325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>Imię i nazwisko:</w:t>
      </w:r>
      <w:r w:rsidRPr="005E3918">
        <w:rPr>
          <w:rFonts w:ascii="Times New Roman" w:hAnsi="Times New Roman"/>
          <w:snapToGrid w:val="0"/>
          <w:color w:val="000000" w:themeColor="text1"/>
          <w:sz w:val="24"/>
          <w:rPrChange w:id="326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ab/>
      </w:r>
    </w:p>
    <w:p w:rsidR="00B65807" w:rsidRPr="005E3918" w:rsidRDefault="00B6580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  <w:rPrChange w:id="327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pPrChange w:id="328" w:author="uzytkownik" w:date="2021-02-05T10:11:00Z">
          <w:pPr>
            <w:tabs>
              <w:tab w:val="left" w:leader="dot" w:pos="9072"/>
            </w:tabs>
            <w:ind w:left="426"/>
          </w:pPr>
        </w:pPrChange>
      </w:pPr>
      <w:r w:rsidRPr="005E3918">
        <w:rPr>
          <w:rFonts w:ascii="Times New Roman" w:hAnsi="Times New Roman"/>
          <w:snapToGrid w:val="0"/>
          <w:color w:val="000000" w:themeColor="text1"/>
          <w:sz w:val="24"/>
          <w:rPrChange w:id="329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>adres poczty elektronicznej:</w:t>
      </w:r>
      <w:r w:rsidRPr="005E3918">
        <w:rPr>
          <w:rFonts w:ascii="Times New Roman" w:hAnsi="Times New Roman"/>
          <w:snapToGrid w:val="0"/>
          <w:color w:val="000000" w:themeColor="text1"/>
          <w:sz w:val="24"/>
          <w:rPrChange w:id="330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ab/>
      </w:r>
    </w:p>
    <w:p w:rsidR="00F76D3C" w:rsidRDefault="00E53CC4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ins w:id="331" w:author="uzytkownik" w:date="2021-04-21T13:51:00Z"/>
          <w:rFonts w:ascii="Times New Roman" w:hAnsi="Times New Roman"/>
          <w:color w:val="000000" w:themeColor="text1"/>
          <w:sz w:val="24"/>
        </w:rPr>
        <w:pPrChange w:id="332" w:author="uzytkownik" w:date="2021-02-05T10:11:00Z">
          <w:pPr>
            <w:numPr>
              <w:numId w:val="5"/>
            </w:numPr>
            <w:tabs>
              <w:tab w:val="num" w:pos="426"/>
              <w:tab w:val="num" w:pos="540"/>
              <w:tab w:val="left" w:pos="6804"/>
              <w:tab w:val="left" w:pos="8789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3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Oświadczamy, iż należymy do kategorii</w:t>
      </w:r>
      <w:ins w:id="334" w:author="uzytkownik" w:date="2021-04-21T13:51:00Z">
        <w:r w:rsidR="00F76D3C">
          <w:rPr>
            <w:rFonts w:ascii="Times New Roman" w:hAnsi="Times New Roman"/>
            <w:color w:val="000000" w:themeColor="text1"/>
            <w:sz w:val="24"/>
          </w:rPr>
          <w:t>:</w:t>
        </w:r>
      </w:ins>
    </w:p>
    <w:p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moveTo w:id="335" w:author="uzytkownik" w:date="2021-04-21T13:51:00Z"/>
          <w:rFonts w:ascii="Times New Roman" w:hAnsi="Times New Roman"/>
          <w:color w:val="000000" w:themeColor="text1"/>
          <w:sz w:val="24"/>
        </w:rPr>
      </w:pPr>
      <w:ins w:id="336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>m</w:t>
        </w:r>
      </w:ins>
      <w:ins w:id="337" w:author="uzytkownik" w:date="2021-04-21T13:51:00Z">
        <w:r>
          <w:rPr>
            <w:rFonts w:ascii="Times New Roman" w:hAnsi="Times New Roman"/>
            <w:color w:val="000000" w:themeColor="text1"/>
            <w:sz w:val="24"/>
          </w:rPr>
          <w:t>ikro</w:t>
        </w:r>
      </w:ins>
      <w:ins w:id="338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  </w:t>
        </w:r>
      </w:ins>
      <w:moveToRangeStart w:id="339" w:author="uzytkownik" w:date="2021-04-21T13:51:00Z" w:name="move69905529"/>
      <w:moveTo w:id="340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del w:id="341" w:author="uzytkownik" w:date="2021-04-21T13:52:00Z">
          <w:r w:rsidRPr="00C673C1" w:rsidDel="00F76D3C">
            <w:rPr>
              <w:rFonts w:ascii="Times New Roman" w:hAnsi="Times New Roman"/>
              <w:color w:val="000000" w:themeColor="text1"/>
              <w:sz w:val="24"/>
            </w:rPr>
            <w:delText>,</w:delText>
          </w:r>
        </w:del>
        <w:r w:rsidRPr="00C673C1">
          <w:rPr>
            <w:rFonts w:ascii="Times New Roman" w:hAnsi="Times New Roman"/>
            <w:color w:val="000000" w:themeColor="text1"/>
            <w:sz w:val="24"/>
          </w:rPr>
          <w:tab/>
        </w:r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moveTo>
    </w:p>
    <w:moveToRangeEnd w:id="339"/>
    <w:p w:rsidR="00F76D3C" w:rsidRPr="00C673C1" w:rsidRDefault="00F76D3C">
      <w:pPr>
        <w:tabs>
          <w:tab w:val="left" w:pos="6804"/>
          <w:tab w:val="left" w:pos="8789"/>
        </w:tabs>
        <w:spacing w:line="276" w:lineRule="auto"/>
        <w:ind w:firstLine="69"/>
        <w:rPr>
          <w:ins w:id="342" w:author="uzytkownik" w:date="2021-04-21T13:51:00Z"/>
          <w:rFonts w:ascii="Times New Roman" w:hAnsi="Times New Roman"/>
          <w:color w:val="000000" w:themeColor="text1"/>
          <w:sz w:val="24"/>
        </w:rPr>
        <w:pPrChange w:id="343" w:author="uzytkownik" w:date="2021-04-21T13:52:00Z">
          <w:pPr>
            <w:tabs>
              <w:tab w:val="num" w:pos="2268"/>
              <w:tab w:val="left" w:pos="6804"/>
            </w:tabs>
            <w:spacing w:line="276" w:lineRule="auto"/>
            <w:ind w:left="357"/>
          </w:pPr>
        </w:pPrChange>
      </w:pPr>
      <w:ins w:id="344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 </w:t>
        </w:r>
      </w:ins>
      <w:del w:id="345" w:author="uzytkownik" w:date="2021-04-21T13:51:00Z">
        <w:r w:rsidR="00E53CC4" w:rsidRPr="005E3918" w:rsidDel="00F76D3C">
          <w:rPr>
            <w:rFonts w:ascii="Times New Roman" w:hAnsi="Times New Roman"/>
            <w:color w:val="000000" w:themeColor="text1"/>
            <w:sz w:val="24"/>
            <w:rPrChange w:id="34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</w:del>
      <w:r w:rsidR="00E53CC4" w:rsidRPr="005E3918">
        <w:rPr>
          <w:rFonts w:ascii="Times New Roman" w:hAnsi="Times New Roman"/>
          <w:color w:val="000000" w:themeColor="text1"/>
          <w:sz w:val="24"/>
          <w:rPrChange w:id="34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małych</w:t>
      </w:r>
      <w:ins w:id="348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</w:t>
        </w:r>
      </w:ins>
      <w:ins w:id="349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</w:ins>
      <w:ins w:id="350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</w:t>
        </w:r>
      </w:ins>
      <w:ins w:id="351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ins w:id="352" w:author="uzytkownik" w:date="2021-04-21T13:52:00Z"/>
          <w:rFonts w:ascii="Times New Roman" w:hAnsi="Times New Roman"/>
          <w:color w:val="000000" w:themeColor="text1"/>
          <w:sz w:val="24"/>
        </w:rPr>
      </w:pPr>
      <w:del w:id="353" w:author="uzytkownik" w:date="2021-04-21T13:51:00Z">
        <w:r w:rsidRPr="005E3918" w:rsidDel="00F76D3C">
          <w:rPr>
            <w:rFonts w:ascii="Times New Roman" w:hAnsi="Times New Roman"/>
            <w:color w:val="000000" w:themeColor="text1"/>
            <w:sz w:val="24"/>
            <w:rPrChange w:id="354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i 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35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średnich</w:t>
      </w:r>
      <w:ins w:id="356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</w:t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ab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E53CC4" w:rsidRPr="005E3918" w:rsidRDefault="00E53CC4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  <w:rPrChange w:id="35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58" w:author="uzytkownik" w:date="2021-04-21T13:51:00Z">
          <w:pPr>
            <w:numPr>
              <w:numId w:val="5"/>
            </w:numPr>
            <w:tabs>
              <w:tab w:val="num" w:pos="426"/>
              <w:tab w:val="num" w:pos="540"/>
              <w:tab w:val="left" w:pos="6804"/>
              <w:tab w:val="left" w:pos="8789"/>
            </w:tabs>
            <w:ind w:left="426" w:hanging="426"/>
          </w:pPr>
        </w:pPrChange>
      </w:pPr>
      <w:del w:id="359" w:author="uzytkownik" w:date="2021-04-21T13:51:00Z">
        <w:r w:rsidRPr="005E3918" w:rsidDel="00F76D3C">
          <w:rPr>
            <w:rFonts w:ascii="Times New Roman" w:hAnsi="Times New Roman"/>
            <w:color w:val="000000" w:themeColor="text1"/>
            <w:sz w:val="24"/>
            <w:rPrChange w:id="360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36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przedsiębiorstw w rozumieniu Załącznika nr 1 do Rozporządzenia Komisji (UE) </w:t>
      </w:r>
      <w:ins w:id="362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6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Nr 651/2014 z dnia 17 czerwca 2014 r. uznającego niektóre rodzaje pomocy za zgodne </w:t>
      </w:r>
      <w:ins w:id="364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6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 rynkiem wewnętrznym w zastosowaniu art. 107 i 108 Traktatu</w:t>
      </w:r>
      <w:ins w:id="366" w:author="uzytkownik" w:date="2021-04-14T09:28:00Z">
        <w:r w:rsidR="00CD3453"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367" w:author="uzytkownik" w:date="2021-04-21T13:52:00Z">
        <w:r w:rsidR="009F17E0" w:rsidRPr="005E3918" w:rsidDel="00F76D3C">
          <w:rPr>
            <w:rFonts w:ascii="Times New Roman" w:hAnsi="Times New Roman"/>
            <w:i/>
            <w:color w:val="000000" w:themeColor="text1"/>
            <w:sz w:val="24"/>
            <w:rPrChange w:id="368" w:author="uzytkownik" w:date="2021-02-05T10:0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(zaznaczyć właściwe – w przypadku braku zaznaczenia którejkolwiek odpowiedzi Zamawiający będzie przyjmował, iż Wykonawca należy do kategorii małych i średnich przedsiębiorstw)</w:delText>
        </w:r>
        <w:r w:rsidRPr="005E3918" w:rsidDel="00F76D3C">
          <w:rPr>
            <w:rFonts w:ascii="Times New Roman" w:hAnsi="Times New Roman"/>
            <w:color w:val="000000" w:themeColor="text1"/>
            <w:sz w:val="24"/>
            <w:rPrChange w:id="369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:</w:delText>
        </w:r>
      </w:del>
    </w:p>
    <w:p w:rsidR="00963830" w:rsidRPr="005E3918" w:rsidDel="00F76D3C" w:rsidRDefault="00F76D3C">
      <w:pPr>
        <w:tabs>
          <w:tab w:val="num" w:pos="2268"/>
          <w:tab w:val="left" w:pos="6804"/>
        </w:tabs>
        <w:spacing w:line="276" w:lineRule="auto"/>
        <w:ind w:left="357"/>
        <w:rPr>
          <w:moveFrom w:id="370" w:author="uzytkownik" w:date="2021-04-21T13:51:00Z"/>
          <w:rFonts w:ascii="Times New Roman" w:hAnsi="Times New Roman"/>
          <w:color w:val="000000" w:themeColor="text1"/>
          <w:sz w:val="24"/>
          <w:rPrChange w:id="371" w:author="uzytkownik" w:date="2021-02-05T10:02:00Z">
            <w:rPr>
              <w:moveFrom w:id="372" w:author="uzytkownik" w:date="2021-04-21T13:51:00Z"/>
              <w:rFonts w:cs="Arial"/>
              <w:color w:val="000000" w:themeColor="text1"/>
              <w:szCs w:val="20"/>
            </w:rPr>
          </w:rPrChange>
        </w:rPr>
        <w:pPrChange w:id="373" w:author="uzytkownik" w:date="2021-02-05T10:11:00Z">
          <w:pPr>
            <w:tabs>
              <w:tab w:val="num" w:pos="2268"/>
              <w:tab w:val="left" w:pos="6804"/>
            </w:tabs>
            <w:ind w:left="357"/>
          </w:pPr>
        </w:pPrChange>
      </w:pPr>
      <w:ins w:id="374" w:author="uzytkownik" w:date="2021-04-21T13:53:00Z">
        <w:r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375" w:author="uzytkownik" w:date="2021-04-21T13:52:00Z"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7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  <w:moveFromRangeStart w:id="377" w:author="uzytkownik" w:date="2021-04-21T13:51:00Z" w:name="move69905529"/>
      <w:moveFrom w:id="378" w:author="uzytkownik" w:date="2021-04-21T13:51:00Z"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79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sym w:font="Symbol" w:char="F07F"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80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 xml:space="preserve"> TAK,</w:t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81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82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sym w:font="Symbol" w:char="F07F"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8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 xml:space="preserve"> NIE</w:t>
        </w:r>
      </w:moveFrom>
    </w:p>
    <w:moveFromRangeEnd w:id="377"/>
    <w:p w:rsidR="001D27DF" w:rsidRPr="005E3918" w:rsidRDefault="001D27DF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38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85" w:author="uzytkownik" w:date="2021-04-21T13:5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8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Ofertę składamy na ……... kolejno ponumerowanych stronach.</w:t>
      </w:r>
    </w:p>
    <w:p w:rsidR="00B65807" w:rsidRPr="005E3918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  <w:rPrChange w:id="38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8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lastRenderedPageBreak/>
        <w:tab/>
      </w:r>
      <w:r w:rsidRPr="005E3918">
        <w:rPr>
          <w:rFonts w:ascii="Times New Roman" w:hAnsi="Times New Roman"/>
          <w:color w:val="000000" w:themeColor="text1"/>
          <w:sz w:val="24"/>
          <w:rPrChange w:id="38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39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39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D34406" w:rsidRDefault="00B65807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  <w:rPrChange w:id="392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393" w:author="uzytkownik" w:date="2021-02-05T10:12:00Z">
          <w:pPr>
            <w:tabs>
              <w:tab w:val="center" w:pos="1260"/>
              <w:tab w:val="center" w:pos="6237"/>
            </w:tabs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94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  <w:t xml:space="preserve">(data) </w:t>
      </w:r>
      <w:r w:rsidRPr="005E3918">
        <w:rPr>
          <w:rFonts w:ascii="Times New Roman" w:hAnsi="Times New Roman"/>
          <w:color w:val="000000" w:themeColor="text1"/>
          <w:sz w:val="24"/>
          <w:rPrChange w:id="395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</w:r>
      <w:r w:rsidRPr="00D34406">
        <w:rPr>
          <w:rFonts w:ascii="Times New Roman" w:hAnsi="Times New Roman"/>
          <w:color w:val="000000" w:themeColor="text1"/>
          <w:szCs w:val="20"/>
          <w:rPrChange w:id="396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>(pieczęć i podpis osób/osoby uprawnionej do reprezentowania</w:t>
      </w:r>
      <w:r w:rsidRPr="00D34406">
        <w:rPr>
          <w:rFonts w:ascii="Times New Roman" w:hAnsi="Times New Roman"/>
          <w:color w:val="000000" w:themeColor="text1"/>
          <w:szCs w:val="20"/>
          <w:rPrChange w:id="397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br/>
      </w:r>
      <w:r w:rsidRPr="00D34406">
        <w:rPr>
          <w:rFonts w:ascii="Times New Roman" w:hAnsi="Times New Roman"/>
          <w:color w:val="000000" w:themeColor="text1"/>
          <w:szCs w:val="20"/>
          <w:rPrChange w:id="398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</w:r>
      <w:r w:rsidRPr="00D34406">
        <w:rPr>
          <w:rFonts w:ascii="Times New Roman" w:hAnsi="Times New Roman"/>
          <w:color w:val="000000" w:themeColor="text1"/>
          <w:szCs w:val="20"/>
          <w:rPrChange w:id="399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  <w:t>Wykonawcy i składania oświadczeń woli w jego imieniu)</w:t>
      </w:r>
    </w:p>
    <w:p w:rsidR="00CC2706" w:rsidRPr="005E3918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  <w:rPrChange w:id="400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</w:pPr>
    </w:p>
    <w:p w:rsidR="00B65807" w:rsidRPr="005E3918" w:rsidRDefault="00B65807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0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02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0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Pr="005E3918">
        <w:rPr>
          <w:rFonts w:ascii="Times New Roman" w:hAnsi="Times New Roman"/>
          <w:b/>
          <w:color w:val="000000" w:themeColor="text1"/>
          <w:sz w:val="24"/>
          <w:rPrChange w:id="40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ab/>
        <w:t>w przypadku osób fizycznych składających ofertę zgodnie z art. 43</w:t>
      </w:r>
      <w:r w:rsidRPr="005E3918">
        <w:rPr>
          <w:rFonts w:ascii="Times New Roman" w:hAnsi="Times New Roman"/>
          <w:b/>
          <w:color w:val="000000" w:themeColor="text1"/>
          <w:sz w:val="24"/>
          <w:vertAlign w:val="superscript"/>
          <w:rPrChange w:id="405" w:author="uzytkownik" w:date="2021-02-05T10:02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4</w:t>
      </w:r>
      <w:r w:rsidRPr="005E3918">
        <w:rPr>
          <w:rFonts w:ascii="Times New Roman" w:hAnsi="Times New Roman"/>
          <w:b/>
          <w:color w:val="000000" w:themeColor="text1"/>
          <w:sz w:val="24"/>
          <w:rPrChange w:id="40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Kodek</w:t>
      </w:r>
      <w:r w:rsidR="00111F84" w:rsidRPr="005E3918">
        <w:rPr>
          <w:rFonts w:ascii="Times New Roman" w:hAnsi="Times New Roman"/>
          <w:b/>
          <w:color w:val="000000" w:themeColor="text1"/>
          <w:sz w:val="24"/>
          <w:rPrChange w:id="40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s</w:t>
      </w:r>
      <w:r w:rsidRPr="005E3918">
        <w:rPr>
          <w:rFonts w:ascii="Times New Roman" w:hAnsi="Times New Roman"/>
          <w:b/>
          <w:color w:val="000000" w:themeColor="text1"/>
          <w:sz w:val="24"/>
          <w:rPrChange w:id="40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u Cywilnego nazwą (firmą) osoby fizycznej jest jej imię i nazwisko, w przypadku spółki cywilnej należy wpisać imiona i</w:t>
      </w:r>
      <w:r w:rsidR="00A71F4F" w:rsidRPr="005E3918">
        <w:rPr>
          <w:rFonts w:ascii="Times New Roman" w:hAnsi="Times New Roman"/>
          <w:b/>
          <w:color w:val="000000" w:themeColor="text1"/>
          <w:sz w:val="24"/>
          <w:rPrChange w:id="40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nazwiska wszystkich wspólników</w:t>
      </w:r>
    </w:p>
    <w:p w:rsidR="00E57C51" w:rsidRPr="005E3918" w:rsidRDefault="00B65807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1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11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1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="00A71F4F" w:rsidRPr="005E3918">
        <w:rPr>
          <w:rFonts w:ascii="Times New Roman" w:hAnsi="Times New Roman"/>
          <w:b/>
          <w:color w:val="000000" w:themeColor="text1"/>
          <w:sz w:val="24"/>
          <w:rPrChange w:id="41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Pr="005E3918">
        <w:rPr>
          <w:rFonts w:ascii="Times New Roman" w:hAnsi="Times New Roman"/>
          <w:b/>
          <w:color w:val="000000" w:themeColor="text1"/>
          <w:sz w:val="24"/>
          <w:rPrChange w:id="41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ab/>
        <w:t>niepotrzebne skreślić</w:t>
      </w:r>
    </w:p>
    <w:p w:rsidR="00CE3337" w:rsidRPr="005E3918" w:rsidRDefault="00DE431E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1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16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17" w:author="uzytkownik" w:date="2021-02-05T10:02:00Z">
            <w:rPr>
              <w:b/>
              <w:color w:val="000000" w:themeColor="text1"/>
            </w:rPr>
          </w:rPrChange>
        </w:rPr>
        <w:t>*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18" w:author="uzytkownik" w:date="2021-02-05T10:02:00Z">
            <w:rPr>
              <w:b/>
              <w:color w:val="000000" w:themeColor="text1"/>
            </w:rPr>
          </w:rPrChange>
        </w:rPr>
        <w:t>**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19" w:author="uzytkownik" w:date="2021-02-05T10:02:00Z">
            <w:rPr>
              <w:b/>
              <w:color w:val="000000" w:themeColor="text1"/>
            </w:rPr>
          </w:rPrChange>
        </w:rPr>
        <w:tab/>
        <w:t>rozporządzenie Parlamentu Europejskiego i Rady (UE) 2016/679 z dnia 27 kwietnia 2016 r. w sprawie ochrony osób fizycznych w związku z przetwarzaniem danych osobowych i</w:t>
      </w:r>
      <w:r w:rsidRPr="005E3918">
        <w:rPr>
          <w:rFonts w:ascii="Times New Roman" w:hAnsi="Times New Roman"/>
          <w:b/>
          <w:color w:val="000000" w:themeColor="text1"/>
          <w:sz w:val="24"/>
          <w:rPrChange w:id="420" w:author="uzytkownik" w:date="2021-02-05T10:02:00Z">
            <w:rPr>
              <w:b/>
              <w:color w:val="000000" w:themeColor="text1"/>
            </w:rPr>
          </w:rPrChange>
        </w:rPr>
        <w:t> 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21" w:author="uzytkownik" w:date="2021-02-05T10:02:00Z">
            <w:rPr>
              <w:b/>
              <w:color w:val="000000" w:themeColor="text1"/>
            </w:rPr>
          </w:rPrChange>
        </w:rPr>
        <w:t>w</w:t>
      </w:r>
      <w:r w:rsidRPr="005E3918">
        <w:rPr>
          <w:rFonts w:ascii="Times New Roman" w:hAnsi="Times New Roman"/>
          <w:b/>
          <w:color w:val="000000" w:themeColor="text1"/>
          <w:sz w:val="24"/>
          <w:rPrChange w:id="422" w:author="uzytkownik" w:date="2021-02-05T10:02:00Z">
            <w:rPr>
              <w:b/>
              <w:color w:val="000000" w:themeColor="text1"/>
            </w:rPr>
          </w:rPrChange>
        </w:rPr>
        <w:t> 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23" w:author="uzytkownik" w:date="2021-02-05T10:02:00Z">
            <w:rPr>
              <w:b/>
              <w:color w:val="000000" w:themeColor="text1"/>
            </w:rPr>
          </w:rPrChange>
        </w:rPr>
        <w:t>sprawie swobodnego przepływu takich danych oraz uchylenia dyrektywy 95/46/WE (ogólne rozporządzenie o ochronie danych) (Dz. Urz. UE L 119 z 04.05.2016, str. 1)</w:t>
      </w:r>
    </w:p>
    <w:sectPr w:rsidR="00CE3337" w:rsidRPr="005E3918" w:rsidSect="00E31E2A">
      <w:footerReference w:type="default" r:id="rId8"/>
      <w:footerReference w:type="first" r:id="rId9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60A" w:rsidRDefault="0014560A">
      <w:r>
        <w:separator/>
      </w:r>
    </w:p>
  </w:endnote>
  <w:endnote w:type="continuationSeparator" w:id="0">
    <w:p w:rsidR="0014560A" w:rsidRDefault="0014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24" w:author="uzytkownik" w:date="2021-02-05T10:18:00Z"/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EndPr/>
    <w:sdtContent>
      <w:customXmlInsRangeEnd w:id="424"/>
      <w:p w:rsidR="00765F3C" w:rsidRPr="00765F3C" w:rsidRDefault="00765F3C">
        <w:pPr>
          <w:pStyle w:val="Stopka"/>
          <w:jc w:val="right"/>
          <w:rPr>
            <w:ins w:id="425" w:author="uzytkownik" w:date="2021-02-05T10:18:00Z"/>
            <w:rFonts w:ascii="Times New Roman" w:eastAsiaTheme="majorEastAsia" w:hAnsi="Times New Roman"/>
            <w:szCs w:val="20"/>
            <w:rPrChange w:id="426" w:author="uzytkownik" w:date="2021-02-05T10:18:00Z">
              <w:rPr>
                <w:ins w:id="427" w:author="uzytkownik" w:date="2021-02-05T10:18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28" w:author="uzytkownik" w:date="2021-02-05T10:18:00Z">
          <w:r w:rsidRPr="00765F3C">
            <w:rPr>
              <w:rFonts w:ascii="Times New Roman" w:eastAsiaTheme="majorEastAsia" w:hAnsi="Times New Roman"/>
              <w:szCs w:val="20"/>
              <w:rPrChange w:id="429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765F3C">
            <w:rPr>
              <w:rFonts w:ascii="Times New Roman" w:eastAsiaTheme="minorEastAsia" w:hAnsi="Times New Roman"/>
              <w:szCs w:val="20"/>
              <w:rPrChange w:id="430" w:author="uzytkownik" w:date="2021-02-05T10:18:00Z">
                <w:rPr>
                  <w:rFonts w:asciiTheme="minorHAnsi" w:eastAsiaTheme="minorEastAsia" w:hAnsiTheme="minorHAnsi"/>
                  <w:sz w:val="22"/>
                  <w:szCs w:val="22"/>
                </w:rPr>
              </w:rPrChange>
            </w:rPr>
            <w:fldChar w:fldCharType="begin"/>
          </w:r>
          <w:r w:rsidRPr="00765F3C">
            <w:rPr>
              <w:rFonts w:ascii="Times New Roman" w:hAnsi="Times New Roman"/>
              <w:szCs w:val="20"/>
              <w:rPrChange w:id="431" w:author="uzytkownik" w:date="2021-02-05T10:18:00Z">
                <w:rPr/>
              </w:rPrChange>
            </w:rPr>
            <w:instrText>PAGE    \* MERGEFORMAT</w:instrText>
          </w:r>
          <w:r w:rsidRPr="00765F3C">
            <w:rPr>
              <w:rFonts w:ascii="Times New Roman" w:eastAsiaTheme="minorEastAsia" w:hAnsi="Times New Roman"/>
              <w:szCs w:val="20"/>
              <w:rPrChange w:id="432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A6324A" w:rsidRPr="00A6324A">
          <w:rPr>
            <w:rFonts w:ascii="Times New Roman" w:eastAsiaTheme="majorEastAsia" w:hAnsi="Times New Roman"/>
            <w:noProof/>
            <w:szCs w:val="20"/>
          </w:rPr>
          <w:t>3</w:t>
        </w:r>
        <w:ins w:id="433" w:author="uzytkownik" w:date="2021-02-05T10:18:00Z">
          <w:r w:rsidRPr="00765F3C">
            <w:rPr>
              <w:rFonts w:ascii="Times New Roman" w:eastAsiaTheme="majorEastAsia" w:hAnsi="Times New Roman"/>
              <w:szCs w:val="20"/>
              <w:rPrChange w:id="434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35" w:author="uzytkownik" w:date="2021-02-05T10:18:00Z"/>
    </w:sdtContent>
  </w:sdt>
  <w:customXmlInsRangeEnd w:id="435"/>
  <w:p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36" w:author="uzytkownik" w:date="2021-02-05T10:17:00Z"/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EndPr/>
    <w:sdtContent>
      <w:customXmlInsRangeEnd w:id="436"/>
      <w:p w:rsidR="003A544C" w:rsidRPr="003A544C" w:rsidRDefault="003A544C">
        <w:pPr>
          <w:pStyle w:val="Stopka"/>
          <w:jc w:val="right"/>
          <w:rPr>
            <w:ins w:id="437" w:author="uzytkownik" w:date="2021-02-05T10:17:00Z"/>
            <w:rFonts w:ascii="Times New Roman" w:eastAsiaTheme="majorEastAsia" w:hAnsi="Times New Roman"/>
            <w:szCs w:val="20"/>
            <w:rPrChange w:id="438" w:author="uzytkownik" w:date="2021-02-05T10:18:00Z">
              <w:rPr>
                <w:ins w:id="439" w:author="uzytkownik" w:date="2021-02-05T10:17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40" w:author="uzytkownik" w:date="2021-02-05T10:17:00Z">
          <w:r w:rsidRPr="003A544C">
            <w:rPr>
              <w:rFonts w:ascii="Times New Roman" w:eastAsiaTheme="majorEastAsia" w:hAnsi="Times New Roman"/>
              <w:szCs w:val="20"/>
              <w:rPrChange w:id="441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3A544C">
            <w:rPr>
              <w:rFonts w:ascii="Times New Roman" w:eastAsiaTheme="minorEastAsia" w:hAnsi="Times New Roman"/>
              <w:szCs w:val="20"/>
              <w:rPrChange w:id="442" w:author="uzytkownik" w:date="2021-02-05T10:18:00Z">
                <w:rPr>
                  <w:rFonts w:asciiTheme="minorHAnsi" w:eastAsiaTheme="minorEastAsia" w:hAnsiTheme="minorHAnsi"/>
                  <w:sz w:val="22"/>
                  <w:szCs w:val="22"/>
                </w:rPr>
              </w:rPrChange>
            </w:rPr>
            <w:fldChar w:fldCharType="begin"/>
          </w:r>
          <w:r w:rsidRPr="003A544C">
            <w:rPr>
              <w:rFonts w:ascii="Times New Roman" w:hAnsi="Times New Roman"/>
              <w:szCs w:val="20"/>
              <w:rPrChange w:id="443" w:author="uzytkownik" w:date="2021-02-05T10:18:00Z">
                <w:rPr/>
              </w:rPrChange>
            </w:rPr>
            <w:instrText>PAGE    \* MERGEFORMAT</w:instrText>
          </w:r>
          <w:r w:rsidRPr="003A544C">
            <w:rPr>
              <w:rFonts w:ascii="Times New Roman" w:eastAsiaTheme="minorEastAsia" w:hAnsi="Times New Roman"/>
              <w:szCs w:val="20"/>
              <w:rPrChange w:id="444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A6324A" w:rsidRPr="00A6324A">
          <w:rPr>
            <w:rFonts w:ascii="Times New Roman" w:eastAsiaTheme="majorEastAsia" w:hAnsi="Times New Roman"/>
            <w:noProof/>
            <w:szCs w:val="20"/>
          </w:rPr>
          <w:t>1</w:t>
        </w:r>
        <w:ins w:id="445" w:author="uzytkownik" w:date="2021-02-05T10:17:00Z">
          <w:r w:rsidRPr="003A544C">
            <w:rPr>
              <w:rFonts w:ascii="Times New Roman" w:eastAsiaTheme="majorEastAsia" w:hAnsi="Times New Roman"/>
              <w:szCs w:val="20"/>
              <w:rPrChange w:id="446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47" w:author="uzytkownik" w:date="2021-02-05T10:17:00Z"/>
    </w:sdtContent>
  </w:sdt>
  <w:customXmlInsRangeEnd w:id="447"/>
  <w:p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60A" w:rsidRDefault="0014560A">
      <w:r>
        <w:separator/>
      </w:r>
    </w:p>
  </w:footnote>
  <w:footnote w:type="continuationSeparator" w:id="0">
    <w:p w:rsidR="0014560A" w:rsidRDefault="0014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3B54CD"/>
    <w:multiLevelType w:val="hybridMultilevel"/>
    <w:tmpl w:val="0ABACE3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5353D"/>
    <w:multiLevelType w:val="hybridMultilevel"/>
    <w:tmpl w:val="9B2C5CAE"/>
    <w:lvl w:ilvl="0" w:tplc="F3E8BC58">
      <w:start w:val="2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22"/>
  </w:num>
  <w:num w:numId="4">
    <w:abstractNumId w:val="17"/>
  </w:num>
  <w:num w:numId="5">
    <w:abstractNumId w:val="23"/>
  </w:num>
  <w:num w:numId="6">
    <w:abstractNumId w:val="29"/>
  </w:num>
  <w:num w:numId="7">
    <w:abstractNumId w:val="21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8"/>
  </w:num>
  <w:num w:numId="13">
    <w:abstractNumId w:val="18"/>
  </w:num>
  <w:num w:numId="14">
    <w:abstractNumId w:val="20"/>
  </w:num>
  <w:num w:numId="15">
    <w:abstractNumId w:val="15"/>
  </w:num>
  <w:num w:numId="16">
    <w:abstractNumId w:val="16"/>
  </w:num>
  <w:num w:numId="17">
    <w:abstractNumId w:val="7"/>
  </w:num>
  <w:num w:numId="18">
    <w:abstractNumId w:val="28"/>
  </w:num>
  <w:num w:numId="19">
    <w:abstractNumId w:val="14"/>
  </w:num>
  <w:num w:numId="20">
    <w:abstractNumId w:val="27"/>
  </w:num>
  <w:num w:numId="21">
    <w:abstractNumId w:val="11"/>
  </w:num>
  <w:num w:numId="22">
    <w:abstractNumId w:val="5"/>
  </w:num>
  <w:num w:numId="23">
    <w:abstractNumId w:val="19"/>
  </w:num>
  <w:num w:numId="24">
    <w:abstractNumId w:val="1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60A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144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20A5"/>
    <w:rsid w:val="00503CA7"/>
    <w:rsid w:val="00503E70"/>
    <w:rsid w:val="00504AAB"/>
    <w:rsid w:val="00504E1B"/>
    <w:rsid w:val="005064AF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0DE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4E2A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1A7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097F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6F46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24A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2B0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432"/>
    <w:rsid w:val="00C47883"/>
    <w:rsid w:val="00C47C72"/>
    <w:rsid w:val="00C47D2E"/>
    <w:rsid w:val="00C47E2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8F5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E2A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FA89E-0D24-4580-8E47-E63CD6C8B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786</Words>
  <Characters>4721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uzytkownik</cp:lastModifiedBy>
  <cp:revision>46</cp:revision>
  <cp:lastPrinted>2021-06-09T11:39:00Z</cp:lastPrinted>
  <dcterms:created xsi:type="dcterms:W3CDTF">2020-07-07T11:23:00Z</dcterms:created>
  <dcterms:modified xsi:type="dcterms:W3CDTF">2023-03-07T10:57:00Z</dcterms:modified>
</cp:coreProperties>
</file>