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021169" w14:textId="13502E5D" w:rsidR="0076477E" w:rsidRPr="0076477E" w:rsidRDefault="0076477E" w:rsidP="00A9711D">
      <w:pPr>
        <w:widowControl/>
        <w:spacing w:line="36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pl-PL" w:eastAsia="pl-PL"/>
        </w:rPr>
      </w:pPr>
      <w:r w:rsidRPr="0076477E">
        <w:rPr>
          <w:rFonts w:ascii="Times New Roman" w:eastAsia="Times New Roman" w:hAnsi="Times New Roman" w:cs="Times New Roman"/>
          <w:b/>
          <w:bCs/>
          <w:sz w:val="20"/>
          <w:szCs w:val="20"/>
          <w:lang w:val="pl-PL" w:eastAsia="pl-PL"/>
        </w:rPr>
        <w:t xml:space="preserve">Załącznik nr 2 </w:t>
      </w:r>
      <w:r w:rsidR="000D195F">
        <w:rPr>
          <w:rFonts w:ascii="Times New Roman" w:eastAsia="Times New Roman" w:hAnsi="Times New Roman" w:cs="Times New Roman"/>
          <w:b/>
          <w:bCs/>
          <w:sz w:val="20"/>
          <w:szCs w:val="20"/>
          <w:lang w:val="pl-PL" w:eastAsia="pl-PL"/>
        </w:rPr>
        <w:t>do SWZ</w:t>
      </w:r>
    </w:p>
    <w:p w14:paraId="3EFC07EA" w14:textId="2E080292" w:rsidR="007C7F98" w:rsidRPr="00DB1931" w:rsidRDefault="007C7F98">
      <w:pPr>
        <w:pStyle w:val="Tekstpodstawowy"/>
        <w:spacing w:before="5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32B21AA4" w14:textId="77777777" w:rsidR="005A74F1" w:rsidRPr="00DB1931" w:rsidRDefault="005A74F1" w:rsidP="00696E2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118D9E31" w14:textId="0AF51133" w:rsidR="00297870" w:rsidRPr="00DB1931" w:rsidRDefault="00297870" w:rsidP="00696E2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B1931">
        <w:rPr>
          <w:rFonts w:ascii="Times New Roman" w:hAnsi="Times New Roman" w:cs="Times New Roman"/>
          <w:b/>
          <w:sz w:val="24"/>
          <w:szCs w:val="24"/>
          <w:lang w:val="pl-PL"/>
        </w:rPr>
        <w:t>FORMULARZ OFERTOWY</w:t>
      </w:r>
    </w:p>
    <w:p w14:paraId="610E922B" w14:textId="77777777" w:rsidR="00297870" w:rsidRPr="00DB1931" w:rsidRDefault="00297870" w:rsidP="0029787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7A2395AF" w14:textId="77777777" w:rsidR="00DD4E32" w:rsidRPr="00DD4E32" w:rsidRDefault="00DD4E32" w:rsidP="00DD4E32">
      <w:pPr>
        <w:widowControl/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pl-PL" w:eastAsia="pl-PL"/>
        </w:rPr>
      </w:pPr>
      <w:r w:rsidRPr="00DD4E32">
        <w:rPr>
          <w:rFonts w:ascii="Times New Roman" w:hAnsi="Times New Roman" w:cs="Times New Roman"/>
          <w:b/>
          <w:sz w:val="24"/>
          <w:szCs w:val="24"/>
          <w:lang w:val="pl-PL"/>
        </w:rPr>
        <w:t>Dostawa samochodu dostawczego 7-mio miejscowego, skrzyniowego na potrzeby odbioru odpadów komunalnych</w:t>
      </w:r>
    </w:p>
    <w:p w14:paraId="6DA8B067" w14:textId="77777777" w:rsidR="0076477E" w:rsidRPr="007E3961" w:rsidRDefault="0076477E" w:rsidP="0076477E">
      <w:pPr>
        <w:jc w:val="both"/>
        <w:rPr>
          <w:rFonts w:ascii="Times New Roman" w:hAnsi="Times New Roman" w:cs="Times New Roman"/>
        </w:rPr>
      </w:pPr>
    </w:p>
    <w:p w14:paraId="6BACD905" w14:textId="77777777" w:rsidR="00297870" w:rsidRPr="00DB1931" w:rsidRDefault="00297870" w:rsidP="0026707F">
      <w:pPr>
        <w:pStyle w:val="Nagwek2"/>
        <w:spacing w:line="231" w:lineRule="exact"/>
        <w:ind w:left="212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</w:p>
    <w:p w14:paraId="39EAA9E8" w14:textId="030EF1F1" w:rsidR="00E644D5" w:rsidRPr="00DB1931" w:rsidRDefault="00F727D8" w:rsidP="0026707F">
      <w:pPr>
        <w:pStyle w:val="Nagwek2"/>
        <w:spacing w:line="231" w:lineRule="exact"/>
        <w:ind w:left="212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DB1931">
        <w:rPr>
          <w:rFonts w:ascii="Times New Roman" w:hAnsi="Times New Roman" w:cs="Times New Roman"/>
          <w:sz w:val="24"/>
          <w:szCs w:val="24"/>
          <w:lang w:val="pl-PL"/>
        </w:rPr>
        <w:t>DANE WYKONAWCY</w:t>
      </w:r>
      <w:r w:rsidR="00E644D5"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(Wykonawców - w przypadku oferty wspólnej, wskazać pełnomocnika):</w:t>
      </w:r>
    </w:p>
    <w:tbl>
      <w:tblPr>
        <w:tblStyle w:val="TableNormal"/>
        <w:tblW w:w="0" w:type="auto"/>
        <w:tblInd w:w="250" w:type="dxa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8954"/>
      </w:tblGrid>
      <w:tr w:rsidR="007C7F98" w:rsidRPr="005A74F1" w14:paraId="5B93A4C2" w14:textId="77777777" w:rsidTr="005A74F1">
        <w:trPr>
          <w:trHeight w:hRule="exact" w:val="4681"/>
        </w:trPr>
        <w:tc>
          <w:tcPr>
            <w:tcW w:w="518" w:type="dxa"/>
          </w:tcPr>
          <w:p w14:paraId="7CC1C36C" w14:textId="77777777" w:rsidR="007C7F98" w:rsidRPr="005A74F1" w:rsidRDefault="00F727D8">
            <w:pPr>
              <w:pStyle w:val="TableParagraph"/>
              <w:spacing w:before="118"/>
              <w:ind w:left="141"/>
              <w:rPr>
                <w:rFonts w:ascii="Times New Roman" w:hAnsi="Times New Roman" w:cs="Times New Roman"/>
              </w:rPr>
            </w:pPr>
            <w:r w:rsidRPr="005A74F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954" w:type="dxa"/>
          </w:tcPr>
          <w:p w14:paraId="307307F0" w14:textId="1831EE3B" w:rsidR="007C7F98" w:rsidRPr="00DB1931" w:rsidRDefault="00F727D8">
            <w:pPr>
              <w:pStyle w:val="TableParagraph"/>
              <w:spacing w:line="243" w:lineRule="exact"/>
              <w:ind w:left="280" w:right="75"/>
              <w:rPr>
                <w:rFonts w:ascii="Times New Roman" w:hAnsi="Times New Roman" w:cs="Times New Roman"/>
                <w:b/>
                <w:lang w:val="pl-PL"/>
              </w:rPr>
            </w:pPr>
            <w:r w:rsidRPr="00DB1931">
              <w:rPr>
                <w:rFonts w:ascii="Times New Roman" w:hAnsi="Times New Roman" w:cs="Times New Roman"/>
                <w:b/>
                <w:lang w:val="pl-PL"/>
              </w:rPr>
              <w:t xml:space="preserve">Dane wykonawcy </w:t>
            </w:r>
            <w:r w:rsidR="002A1D45">
              <w:rPr>
                <w:rFonts w:ascii="Times New Roman" w:hAnsi="Times New Roman" w:cs="Times New Roman"/>
                <w:b/>
                <w:lang w:val="pl-PL"/>
              </w:rPr>
              <w:t>(</w:t>
            </w:r>
            <w:r w:rsidRPr="00DB1931">
              <w:rPr>
                <w:rFonts w:ascii="Times New Roman" w:hAnsi="Times New Roman" w:cs="Times New Roman"/>
                <w:b/>
                <w:lang w:val="pl-PL"/>
              </w:rPr>
              <w:t>lub lidera konsorcjum</w:t>
            </w:r>
            <w:r w:rsidR="002A1D45">
              <w:rPr>
                <w:rFonts w:ascii="Times New Roman" w:hAnsi="Times New Roman" w:cs="Times New Roman"/>
                <w:b/>
                <w:lang w:val="pl-PL"/>
              </w:rPr>
              <w:t>)</w:t>
            </w:r>
            <w:r w:rsidRPr="00DB1931">
              <w:rPr>
                <w:rFonts w:ascii="Times New Roman" w:hAnsi="Times New Roman" w:cs="Times New Roman"/>
                <w:b/>
                <w:lang w:val="pl-PL"/>
              </w:rPr>
              <w:t>:</w:t>
            </w:r>
          </w:p>
          <w:p w14:paraId="480445D9" w14:textId="77777777" w:rsidR="007C7F98" w:rsidRPr="00DB1931" w:rsidRDefault="007C7F98">
            <w:pPr>
              <w:pStyle w:val="TableParagraph"/>
              <w:spacing w:before="6"/>
              <w:rPr>
                <w:rFonts w:ascii="Times New Roman" w:hAnsi="Times New Roman" w:cs="Times New Roman"/>
                <w:lang w:val="pl-PL"/>
              </w:rPr>
            </w:pPr>
          </w:p>
          <w:p w14:paraId="66F8707E" w14:textId="5F64D418" w:rsidR="007C7F98" w:rsidRPr="00DB1931" w:rsidRDefault="00F727D8">
            <w:pPr>
              <w:pStyle w:val="TableParagraph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 xml:space="preserve">Osoba upoważniona do reprezentacji Wykonawcy/ów i podpisująca ofertę: . . . . . . . . . . . . . . . . . . . . . . . . </w:t>
            </w:r>
            <w:r w:rsidR="005A74F1" w:rsidRPr="00DB1931">
              <w:rPr>
                <w:rFonts w:ascii="Times New Roman" w:hAnsi="Times New Roman" w:cs="Times New Roman"/>
                <w:lang w:val="pl-PL"/>
              </w:rPr>
              <w:t>………………………………………………………………………………………………</w:t>
            </w:r>
          </w:p>
          <w:p w14:paraId="640089BB" w14:textId="77777777" w:rsidR="007C7F98" w:rsidRPr="00DB1931" w:rsidRDefault="007C7F98">
            <w:pPr>
              <w:pStyle w:val="TableParagraph"/>
              <w:spacing w:before="4"/>
              <w:rPr>
                <w:rFonts w:ascii="Times New Roman" w:hAnsi="Times New Roman" w:cs="Times New Roman"/>
                <w:lang w:val="pl-PL"/>
              </w:rPr>
            </w:pPr>
          </w:p>
          <w:p w14:paraId="03B0C3B9" w14:textId="706C1612" w:rsidR="007C7F98" w:rsidRPr="00DB1931" w:rsidRDefault="00F727D8">
            <w:pPr>
              <w:pStyle w:val="TableParagraph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 xml:space="preserve">Pełna nazwa:. . . . . . . . . . . . . . . . . . . . . . . . . . . . . . . . . . . . . . . . . . . . . . . . . . . . . . . . . . . . . . . . . . . . . . . </w:t>
            </w:r>
            <w:r w:rsidR="005A74F1" w:rsidRPr="00DB1931">
              <w:rPr>
                <w:rFonts w:ascii="Times New Roman" w:hAnsi="Times New Roman" w:cs="Times New Roman"/>
                <w:lang w:val="pl-PL"/>
              </w:rPr>
              <w:t>…………………………………………………………………………………………………</w:t>
            </w:r>
          </w:p>
          <w:p w14:paraId="2F513C31" w14:textId="77777777" w:rsidR="007C7F98" w:rsidRPr="00DB1931" w:rsidRDefault="00F727D8">
            <w:pPr>
              <w:pStyle w:val="TableParagraph"/>
              <w:spacing w:before="118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>Adres: ulica . . . . . . . . . . . . . . . . . . . . . . . . . . kod . . . . . . . . . . . miejscowość . . . . . . . . . . . . . . . . . . . .</w:t>
            </w:r>
          </w:p>
          <w:p w14:paraId="5A7EEF2D" w14:textId="77777777" w:rsidR="007C7F98" w:rsidRPr="00DB1931" w:rsidRDefault="00F727D8">
            <w:pPr>
              <w:pStyle w:val="TableParagraph"/>
              <w:spacing w:before="60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>NIP . . . . . . . . . . . . . . . . . . REGON . . . . . . . . . . . . . . . . . tel.: . . . . . . . . . . . . . . . . . . . . . . .</w:t>
            </w:r>
          </w:p>
          <w:p w14:paraId="52AA8736" w14:textId="77777777" w:rsidR="007C7F98" w:rsidRPr="00DB1931" w:rsidRDefault="00F727D8">
            <w:pPr>
              <w:pStyle w:val="TableParagraph"/>
              <w:spacing w:before="58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>Adres do korespondencji jeżeli jest inny niż siedziba Wykonawcy:</w:t>
            </w:r>
          </w:p>
          <w:p w14:paraId="7311F1BD" w14:textId="77777777" w:rsidR="007C7F98" w:rsidRPr="00DB1931" w:rsidRDefault="00F727D8">
            <w:pPr>
              <w:pStyle w:val="TableParagraph"/>
              <w:spacing w:before="60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>ulica . . . . . . . . . . . . . . . . . . . . . . . . . . kod . . . . . . . . . . . miejscowość . . . . . . . . . . . . . . . . . . . .</w:t>
            </w:r>
          </w:p>
          <w:p w14:paraId="1273D8AC" w14:textId="0C8FB179" w:rsidR="007C7F98" w:rsidRPr="00DB1931" w:rsidRDefault="00F727D8">
            <w:pPr>
              <w:pStyle w:val="TableParagraph"/>
              <w:spacing w:before="60" w:line="276" w:lineRule="auto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>Adres poc</w:t>
            </w:r>
            <w:r w:rsidR="005A74F1" w:rsidRPr="00DB1931">
              <w:rPr>
                <w:rFonts w:ascii="Times New Roman" w:hAnsi="Times New Roman" w:cs="Times New Roman"/>
                <w:lang w:val="pl-PL"/>
              </w:rPr>
              <w:t>zty elektronicznej i numer faksu</w:t>
            </w:r>
            <w:r w:rsidRPr="00DB1931">
              <w:rPr>
                <w:rFonts w:ascii="Times New Roman" w:hAnsi="Times New Roman" w:cs="Times New Roman"/>
                <w:lang w:val="pl-PL"/>
              </w:rPr>
              <w:t>, na który zamawiający ma przesyłać korespondencję związaną z przedmiotowym postępowaniem</w:t>
            </w:r>
            <w:r w:rsidR="000245D4" w:rsidRPr="00DB1931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6C01" w:rsidRPr="00DB1931">
              <w:rPr>
                <w:rFonts w:ascii="Times New Roman" w:hAnsi="Times New Roman" w:cs="Times New Roman"/>
                <w:lang w:val="pl-PL"/>
              </w:rPr>
              <w:t>. . . . . . . . . . . . . . . . . . . . . . . . . . . . . . . . .</w:t>
            </w:r>
          </w:p>
          <w:p w14:paraId="014BFF74" w14:textId="77777777" w:rsidR="007C7F98" w:rsidRPr="005A74F1" w:rsidRDefault="00F727D8" w:rsidP="005A74F1">
            <w:pPr>
              <w:pStyle w:val="TableParagraph"/>
              <w:spacing w:before="120"/>
              <w:ind w:left="280" w:right="75"/>
              <w:rPr>
                <w:rFonts w:ascii="Times New Roman" w:hAnsi="Times New Roman" w:cs="Times New Roman"/>
              </w:rPr>
            </w:pPr>
            <w:r w:rsidRPr="005A74F1">
              <w:rPr>
                <w:rFonts w:ascii="Times New Roman" w:hAnsi="Times New Roman" w:cs="Times New Roman"/>
              </w:rPr>
              <w:t>fax: . . . . . . . . . . . . . . . . . . . .  e-mail. . . . . . . . . . . . . . . . . . . .</w:t>
            </w:r>
          </w:p>
        </w:tc>
      </w:tr>
      <w:tr w:rsidR="007C7F98" w:rsidRPr="002A1D45" w14:paraId="3318AA61" w14:textId="77777777" w:rsidTr="005A74F1">
        <w:trPr>
          <w:trHeight w:hRule="exact" w:val="2822"/>
        </w:trPr>
        <w:tc>
          <w:tcPr>
            <w:tcW w:w="518" w:type="dxa"/>
          </w:tcPr>
          <w:p w14:paraId="4A249958" w14:textId="77777777" w:rsidR="007C7F98" w:rsidRPr="005A74F1" w:rsidRDefault="00F727D8">
            <w:pPr>
              <w:pStyle w:val="TableParagraph"/>
              <w:spacing w:before="121"/>
              <w:ind w:left="141"/>
              <w:rPr>
                <w:rFonts w:ascii="Times New Roman" w:hAnsi="Times New Roman" w:cs="Times New Roman"/>
              </w:rPr>
            </w:pPr>
            <w:r w:rsidRPr="005A74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54" w:type="dxa"/>
          </w:tcPr>
          <w:p w14:paraId="791B955D" w14:textId="0C3EC570" w:rsidR="007C7F98" w:rsidRPr="00DB1931" w:rsidRDefault="00F727D8">
            <w:pPr>
              <w:pStyle w:val="TableParagraph"/>
              <w:spacing w:before="1" w:line="243" w:lineRule="exact"/>
              <w:ind w:left="280" w:right="75"/>
              <w:rPr>
                <w:rFonts w:ascii="Times New Roman" w:hAnsi="Times New Roman" w:cs="Times New Roman"/>
                <w:b/>
                <w:lang w:val="pl-PL"/>
              </w:rPr>
            </w:pPr>
            <w:r w:rsidRPr="00DB1931">
              <w:rPr>
                <w:rFonts w:ascii="Times New Roman" w:hAnsi="Times New Roman" w:cs="Times New Roman"/>
                <w:b/>
                <w:lang w:val="pl-PL"/>
              </w:rPr>
              <w:t>Dane partnera konsorcjum</w:t>
            </w:r>
            <w:r w:rsidR="000D5476" w:rsidRPr="00DB1931">
              <w:rPr>
                <w:rFonts w:ascii="Times New Roman" w:hAnsi="Times New Roman" w:cs="Times New Roman"/>
                <w:b/>
                <w:lang w:val="pl-PL"/>
              </w:rPr>
              <w:t xml:space="preserve"> (jeśli dotyczy)</w:t>
            </w:r>
            <w:r w:rsidRPr="00DB1931">
              <w:rPr>
                <w:rFonts w:ascii="Times New Roman" w:hAnsi="Times New Roman" w:cs="Times New Roman"/>
                <w:b/>
                <w:lang w:val="pl-PL"/>
              </w:rPr>
              <w:t>:</w:t>
            </w:r>
          </w:p>
          <w:p w14:paraId="323E0D2B" w14:textId="77777777" w:rsidR="007C7F98" w:rsidRPr="00DB1931" w:rsidRDefault="00F727D8">
            <w:pPr>
              <w:pStyle w:val="TableParagraph"/>
              <w:spacing w:line="243" w:lineRule="exact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>Osoba upoważniona do reprezentacji Wykonawcy . . . . . . . . . . . . . . . . . . . . . . . . .</w:t>
            </w:r>
          </w:p>
          <w:p w14:paraId="118BF22E" w14:textId="77777777" w:rsidR="007C7F98" w:rsidRPr="00DB1931" w:rsidRDefault="00F727D8">
            <w:pPr>
              <w:pStyle w:val="TableParagraph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>Pełna nazwa:. . . . . . . . . . . . . . . . . . . . . . . . . . . . . . . . . . . . . . . . . . . . . . . . . . . . . . . . . . . . . . . . . . . . . . . .</w:t>
            </w:r>
          </w:p>
          <w:p w14:paraId="40D69418" w14:textId="77777777" w:rsidR="007C7F98" w:rsidRPr="00DB1931" w:rsidRDefault="00F727D8">
            <w:pPr>
              <w:pStyle w:val="TableParagraph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>Adres: ulica . . . . . . . . . . . . . . . . . . . . . . . . . . kod . . . . . . . . . . . miejscowość . . . . . . . . . . . . . . . . . . . .</w:t>
            </w:r>
          </w:p>
          <w:p w14:paraId="02FC3E34" w14:textId="77777777" w:rsidR="007C7F98" w:rsidRPr="00DB1931" w:rsidRDefault="00F727D8">
            <w:pPr>
              <w:pStyle w:val="TableParagraph"/>
              <w:spacing w:line="243" w:lineRule="exact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>NIP . . . . . . . . . . . . . . . . . . REGON . . . . . . . . . . . . . . . . . tel.: . . . . . . . . . . . . . . . . . . . . . . .</w:t>
            </w:r>
          </w:p>
          <w:p w14:paraId="21EB106F" w14:textId="77777777" w:rsidR="007C7F98" w:rsidRPr="00DB1931" w:rsidRDefault="00F727D8">
            <w:pPr>
              <w:pStyle w:val="TableParagraph"/>
              <w:spacing w:line="243" w:lineRule="exact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>Adres do korespondencji jeżeli jest inny niż siedziba Wykonawcy:</w:t>
            </w:r>
          </w:p>
          <w:p w14:paraId="51E22700" w14:textId="77777777" w:rsidR="007C7F98" w:rsidRPr="00DB1931" w:rsidRDefault="00F727D8">
            <w:pPr>
              <w:pStyle w:val="TableParagraph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>ulica . . . . . . . . . . . . . . . . . . . . . . . . . . kod . . . . . . . . . . . miejscowość . . . . . . . . . . . . . . . . . . . .</w:t>
            </w:r>
          </w:p>
          <w:p w14:paraId="6BFF1013" w14:textId="3F02CE09" w:rsidR="007C7F98" w:rsidRPr="00DB1931" w:rsidRDefault="00F727D8">
            <w:pPr>
              <w:pStyle w:val="TableParagraph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>Adres poczty elektronicznej e-mail. . . . . . . . . . . . . . . . . . . . i numer faksu. . . . . . . . . . . . . . . . . ,</w:t>
            </w:r>
          </w:p>
        </w:tc>
      </w:tr>
    </w:tbl>
    <w:p w14:paraId="544D2048" w14:textId="1A4B74CB" w:rsidR="007C7F98" w:rsidRPr="00DB1931" w:rsidRDefault="007C7F98">
      <w:pPr>
        <w:pStyle w:val="Tekstpodstawowy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07FB5BE2" w14:textId="782F3BEC" w:rsidR="00DC70D0" w:rsidRPr="00DB1931" w:rsidRDefault="00DC70D0" w:rsidP="00DC70D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Działając w imieniu i na rzecz Wykonawcy przystępując do postępowania o udzielenie zamówienia oraz stosownie </w:t>
      </w:r>
      <w:r w:rsidR="00D05162">
        <w:rPr>
          <w:rFonts w:ascii="Times New Roman" w:hAnsi="Times New Roman" w:cs="Times New Roman"/>
          <w:sz w:val="24"/>
          <w:szCs w:val="24"/>
          <w:lang w:val="pl-PL"/>
        </w:rPr>
        <w:t xml:space="preserve">się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do treści </w:t>
      </w:r>
      <w:r w:rsidR="00D05162">
        <w:rPr>
          <w:rFonts w:ascii="Times New Roman" w:hAnsi="Times New Roman" w:cs="Times New Roman"/>
          <w:sz w:val="24"/>
          <w:szCs w:val="24"/>
          <w:lang w:val="pl-PL"/>
        </w:rPr>
        <w:t>Specyfikacji Warunków Zamówienia:</w:t>
      </w:r>
    </w:p>
    <w:p w14:paraId="1C45E732" w14:textId="2BE34B2E" w:rsidR="00A370C5" w:rsidRPr="005A74F1" w:rsidRDefault="00A370C5" w:rsidP="00714274">
      <w:pPr>
        <w:pStyle w:val="Nagwek2"/>
        <w:numPr>
          <w:ilvl w:val="1"/>
          <w:numId w:val="1"/>
        </w:numPr>
        <w:tabs>
          <w:tab w:val="left" w:pos="570"/>
        </w:tabs>
        <w:spacing w:before="60"/>
        <w:rPr>
          <w:rFonts w:ascii="Times New Roman" w:hAnsi="Times New Roman" w:cs="Times New Roman"/>
          <w:sz w:val="24"/>
          <w:szCs w:val="24"/>
        </w:rPr>
      </w:pPr>
      <w:proofErr w:type="spellStart"/>
      <w:r w:rsidRPr="005A74F1">
        <w:rPr>
          <w:rFonts w:ascii="Times New Roman" w:hAnsi="Times New Roman" w:cs="Times New Roman"/>
          <w:sz w:val="24"/>
          <w:szCs w:val="24"/>
        </w:rPr>
        <w:t>Oświadczam</w:t>
      </w:r>
      <w:proofErr w:type="spellEnd"/>
      <w:r w:rsidRPr="005A74F1">
        <w:rPr>
          <w:rFonts w:ascii="Times New Roman" w:hAnsi="Times New Roman" w:cs="Times New Roman"/>
          <w:sz w:val="24"/>
          <w:szCs w:val="24"/>
        </w:rPr>
        <w:t xml:space="preserve"> (y),</w:t>
      </w:r>
      <w:r w:rsidRPr="005A74F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5A74F1">
        <w:rPr>
          <w:rFonts w:ascii="Times New Roman" w:hAnsi="Times New Roman" w:cs="Times New Roman"/>
          <w:spacing w:val="-3"/>
          <w:sz w:val="24"/>
          <w:szCs w:val="24"/>
        </w:rPr>
        <w:t>że</w:t>
      </w:r>
      <w:proofErr w:type="spellEnd"/>
      <w:r w:rsidRPr="005A74F1">
        <w:rPr>
          <w:rFonts w:ascii="Times New Roman" w:hAnsi="Times New Roman" w:cs="Times New Roman"/>
          <w:spacing w:val="-3"/>
          <w:sz w:val="24"/>
          <w:szCs w:val="24"/>
        </w:rPr>
        <w:t>:</w:t>
      </w:r>
    </w:p>
    <w:p w14:paraId="40C31B71" w14:textId="21308EFD" w:rsidR="00A370C5" w:rsidRPr="005A74F1" w:rsidRDefault="00A370C5" w:rsidP="00714274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jestem(</w:t>
      </w:r>
      <w:proofErr w:type="spellStart"/>
      <w:r w:rsidRPr="005A74F1">
        <w:rPr>
          <w:rFonts w:ascii="Times New Roman" w:hAnsi="Times New Roman"/>
          <w:sz w:val="24"/>
          <w:szCs w:val="24"/>
        </w:rPr>
        <w:t>śmy</w:t>
      </w:r>
      <w:proofErr w:type="spellEnd"/>
      <w:r w:rsidRPr="005A74F1">
        <w:rPr>
          <w:rFonts w:ascii="Times New Roman" w:hAnsi="Times New Roman"/>
          <w:sz w:val="24"/>
          <w:szCs w:val="24"/>
        </w:rPr>
        <w:t>) uprawniony(</w:t>
      </w:r>
      <w:proofErr w:type="spellStart"/>
      <w:r w:rsidRPr="005A74F1">
        <w:rPr>
          <w:rFonts w:ascii="Times New Roman" w:hAnsi="Times New Roman"/>
          <w:sz w:val="24"/>
          <w:szCs w:val="24"/>
        </w:rPr>
        <w:t>nieni</w:t>
      </w:r>
      <w:proofErr w:type="spellEnd"/>
      <w:r w:rsidRPr="005A74F1">
        <w:rPr>
          <w:rFonts w:ascii="Times New Roman" w:hAnsi="Times New Roman"/>
          <w:sz w:val="24"/>
          <w:szCs w:val="24"/>
        </w:rPr>
        <w:t xml:space="preserve">) do występowania w obrocie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prawnym </w:t>
      </w:r>
      <w:r w:rsidRPr="005A74F1">
        <w:rPr>
          <w:rFonts w:ascii="Times New Roman" w:hAnsi="Times New Roman"/>
          <w:sz w:val="24"/>
          <w:szCs w:val="24"/>
        </w:rPr>
        <w:t>zgodnie z</w:t>
      </w:r>
      <w:r w:rsidR="00EC6DF9">
        <w:rPr>
          <w:rFonts w:ascii="Times New Roman" w:hAnsi="Times New Roman"/>
          <w:sz w:val="24"/>
          <w:szCs w:val="24"/>
        </w:rPr>
        <w:t> </w:t>
      </w:r>
      <w:r w:rsidRPr="005A74F1">
        <w:rPr>
          <w:rFonts w:ascii="Times New Roman" w:hAnsi="Times New Roman"/>
          <w:sz w:val="24"/>
          <w:szCs w:val="24"/>
        </w:rPr>
        <w:t>wymaganiami ustawowymi;</w:t>
      </w:r>
    </w:p>
    <w:p w14:paraId="18009352" w14:textId="4B354ACC" w:rsidR="00A370C5" w:rsidRPr="005A74F1" w:rsidRDefault="00A370C5" w:rsidP="00714274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posiadamy uprawnienia do wykonywania prac objętych niniejszą procedurą jeśli przepisy prawa nakładają obowiązek ich posiadania oraz spełniamy warunki</w:t>
      </w:r>
      <w:r w:rsidRPr="005A74F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udziału;</w:t>
      </w:r>
    </w:p>
    <w:p w14:paraId="56834302" w14:textId="05BC9E4E" w:rsidR="00A370C5" w:rsidRPr="005A74F1" w:rsidRDefault="00A370C5" w:rsidP="00714274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posiadamy wiedzę i doświadczeni</w:t>
      </w:r>
      <w:r w:rsidR="00F67E1D" w:rsidRPr="005A74F1">
        <w:rPr>
          <w:rFonts w:ascii="Times New Roman" w:hAnsi="Times New Roman"/>
          <w:sz w:val="24"/>
          <w:szCs w:val="24"/>
        </w:rPr>
        <w:t xml:space="preserve">e niezbędne do prawidłowego wykonania </w:t>
      </w:r>
      <w:r w:rsidRPr="005A74F1">
        <w:rPr>
          <w:rFonts w:ascii="Times New Roman" w:hAnsi="Times New Roman"/>
          <w:sz w:val="24"/>
          <w:szCs w:val="24"/>
        </w:rPr>
        <w:t>przedmiotu zamówienia;</w:t>
      </w:r>
    </w:p>
    <w:p w14:paraId="17AFA1C0" w14:textId="77777777" w:rsidR="00A370C5" w:rsidRPr="005A74F1" w:rsidRDefault="00A370C5" w:rsidP="00714274">
      <w:pPr>
        <w:pStyle w:val="Bezodstpw"/>
        <w:numPr>
          <w:ilvl w:val="0"/>
          <w:numId w:val="3"/>
        </w:numPr>
        <w:jc w:val="both"/>
        <w:rPr>
          <w:rStyle w:val="w2"/>
          <w:rFonts w:ascii="Times New Roman" w:hAnsi="Times New Roman"/>
          <w:sz w:val="24"/>
          <w:szCs w:val="24"/>
        </w:rPr>
      </w:pPr>
      <w:r w:rsidRPr="005A74F1">
        <w:rPr>
          <w:rStyle w:val="w2"/>
          <w:rFonts w:ascii="Times New Roman" w:hAnsi="Times New Roman"/>
          <w:sz w:val="24"/>
          <w:szCs w:val="24"/>
        </w:rPr>
        <w:t>dysponujemy odpowiednim potencjałem technicznym oraz osobami zdolnymi do wykonania zamówienia;</w:t>
      </w:r>
    </w:p>
    <w:p w14:paraId="1753461F" w14:textId="274E6046" w:rsidR="00A370C5" w:rsidRPr="005A74F1" w:rsidRDefault="00A370C5" w:rsidP="00714274">
      <w:pPr>
        <w:pStyle w:val="Bezodstpw"/>
        <w:numPr>
          <w:ilvl w:val="0"/>
          <w:numId w:val="3"/>
        </w:numPr>
        <w:jc w:val="both"/>
        <w:rPr>
          <w:rStyle w:val="w2"/>
          <w:rFonts w:ascii="Times New Roman" w:hAnsi="Times New Roman"/>
          <w:sz w:val="24"/>
          <w:szCs w:val="24"/>
        </w:rPr>
      </w:pPr>
      <w:r w:rsidRPr="005A74F1">
        <w:rPr>
          <w:rStyle w:val="w2"/>
          <w:rFonts w:ascii="Times New Roman" w:hAnsi="Times New Roman"/>
          <w:sz w:val="24"/>
          <w:szCs w:val="24"/>
        </w:rPr>
        <w:t xml:space="preserve">posiadamy </w:t>
      </w:r>
      <w:proofErr w:type="spellStart"/>
      <w:r w:rsidRPr="005A74F1">
        <w:rPr>
          <w:rStyle w:val="w2"/>
          <w:rFonts w:ascii="Times New Roman" w:hAnsi="Times New Roman"/>
          <w:sz w:val="24"/>
          <w:szCs w:val="24"/>
        </w:rPr>
        <w:t>sytuacjię</w:t>
      </w:r>
      <w:proofErr w:type="spellEnd"/>
      <w:r w:rsidRPr="005A74F1">
        <w:rPr>
          <w:rStyle w:val="w2"/>
          <w:rFonts w:ascii="Times New Roman" w:hAnsi="Times New Roman"/>
          <w:sz w:val="24"/>
          <w:szCs w:val="24"/>
        </w:rPr>
        <w:t xml:space="preserve"> ekonomiczną i finansową zapewniającą wykonanie zamówienia;</w:t>
      </w:r>
    </w:p>
    <w:p w14:paraId="69207F63" w14:textId="0591CEDC" w:rsidR="00A370C5" w:rsidRDefault="00A370C5" w:rsidP="00714274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lastRenderedPageBreak/>
        <w:t xml:space="preserve">zapoznałem(liśmy) się z przedmiotem zamówienia i warunkami opisanymi w </w:t>
      </w:r>
      <w:r w:rsidR="00D05162">
        <w:rPr>
          <w:rFonts w:ascii="Times New Roman" w:hAnsi="Times New Roman"/>
          <w:sz w:val="24"/>
          <w:szCs w:val="24"/>
        </w:rPr>
        <w:t>SWZ</w:t>
      </w:r>
      <w:r w:rsidRPr="005A74F1">
        <w:rPr>
          <w:rFonts w:ascii="Times New Roman" w:hAnsi="Times New Roman"/>
          <w:sz w:val="24"/>
          <w:szCs w:val="24"/>
        </w:rPr>
        <w:t xml:space="preserve"> wraz z załącznikami oraz zdobyłem(liśmy) konieczne informacje potrzebne do właściwego wykonania zamówienia i nie </w:t>
      </w:r>
      <w:r w:rsidRPr="005A74F1">
        <w:rPr>
          <w:rFonts w:ascii="Times New Roman" w:hAnsi="Times New Roman"/>
          <w:spacing w:val="-2"/>
          <w:sz w:val="24"/>
          <w:szCs w:val="24"/>
        </w:rPr>
        <w:t xml:space="preserve">wnoszę </w:t>
      </w:r>
      <w:r w:rsidRPr="005A74F1">
        <w:rPr>
          <w:rFonts w:ascii="Times New Roman" w:hAnsi="Times New Roman"/>
          <w:sz w:val="24"/>
          <w:szCs w:val="24"/>
        </w:rPr>
        <w:t>do niego</w:t>
      </w:r>
      <w:r w:rsidRPr="005A74F1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uwag;</w:t>
      </w:r>
    </w:p>
    <w:p w14:paraId="45B990D5" w14:textId="5B4DAB7E" w:rsidR="00D05162" w:rsidRPr="005A74F1" w:rsidRDefault="00D05162" w:rsidP="00714274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</w:rPr>
        <w:t>w pełni i bez żadnych zastrzeżeń akceptujemy warunki umów na wykonanie zamówienia zapisane w SWZ wraz z załącznikami i w przypadku wyboru naszej oferty zobowiązujemy się do zawarcia umów na proponowanych w nich warunkach, w miejscu i terminie wskazanym przez Zamawiającego</w:t>
      </w:r>
    </w:p>
    <w:p w14:paraId="4E565DEE" w14:textId="774218D6" w:rsidR="00A370C5" w:rsidRPr="005A74F1" w:rsidRDefault="00A370C5" w:rsidP="00714274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 xml:space="preserve">nie zalegam(y) z opłacaniem </w:t>
      </w:r>
      <w:r w:rsidRPr="005A74F1">
        <w:rPr>
          <w:rFonts w:ascii="Times New Roman" w:hAnsi="Times New Roman"/>
          <w:spacing w:val="-4"/>
          <w:sz w:val="24"/>
          <w:szCs w:val="24"/>
        </w:rPr>
        <w:t xml:space="preserve">podatków, </w:t>
      </w:r>
      <w:r w:rsidRPr="005A74F1">
        <w:rPr>
          <w:rFonts w:ascii="Times New Roman" w:hAnsi="Times New Roman"/>
          <w:sz w:val="24"/>
          <w:szCs w:val="24"/>
        </w:rPr>
        <w:t xml:space="preserve">opłat oraz nie zalegam(y) z opłacaniem, opłat oraz składek na ubezpieczenie społeczne lub zdrowotne, a wszystkie informacje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zamieszczone </w:t>
      </w:r>
      <w:r w:rsidRPr="005A74F1">
        <w:rPr>
          <w:rFonts w:ascii="Times New Roman" w:hAnsi="Times New Roman"/>
          <w:sz w:val="24"/>
          <w:szCs w:val="24"/>
        </w:rPr>
        <w:t>w ofercie są aktualne i</w:t>
      </w:r>
      <w:r w:rsidRPr="005A74F1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prawdziwe;</w:t>
      </w:r>
    </w:p>
    <w:p w14:paraId="1A810806" w14:textId="5154869B" w:rsidR="00A370C5" w:rsidRPr="005A74F1" w:rsidRDefault="00A370C5" w:rsidP="00714274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jesteśmy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związani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niniejszą</w:t>
      </w:r>
      <w:r w:rsidRPr="005A74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ofertą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przez</w:t>
      </w:r>
      <w:r w:rsidRPr="005A74F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okres</w:t>
      </w:r>
      <w:r w:rsidRPr="005A74F1">
        <w:rPr>
          <w:rFonts w:ascii="Times New Roman" w:hAnsi="Times New Roman"/>
          <w:spacing w:val="-7"/>
          <w:sz w:val="24"/>
          <w:szCs w:val="24"/>
        </w:rPr>
        <w:t xml:space="preserve"> </w:t>
      </w:r>
      <w:r w:rsidR="00364031" w:rsidRPr="005A74F1">
        <w:rPr>
          <w:rFonts w:ascii="Times New Roman" w:hAnsi="Times New Roman"/>
          <w:sz w:val="24"/>
          <w:szCs w:val="24"/>
        </w:rPr>
        <w:t>3</w:t>
      </w:r>
      <w:r w:rsidRPr="005A74F1">
        <w:rPr>
          <w:rFonts w:ascii="Times New Roman" w:hAnsi="Times New Roman"/>
          <w:sz w:val="24"/>
          <w:szCs w:val="24"/>
        </w:rPr>
        <w:t>0</w:t>
      </w:r>
      <w:r w:rsidRPr="005A74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dni</w:t>
      </w:r>
      <w:r w:rsidRPr="005A74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od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upływu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terminu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składania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ofert;</w:t>
      </w:r>
    </w:p>
    <w:p w14:paraId="3FA45F0B" w14:textId="2BC9D96C" w:rsidR="00A370C5" w:rsidRDefault="00A370C5" w:rsidP="00714274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 xml:space="preserve">cena oferty uwzględnia zakres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zgodny </w:t>
      </w:r>
      <w:r w:rsidRPr="005A74F1">
        <w:rPr>
          <w:rFonts w:ascii="Times New Roman" w:hAnsi="Times New Roman"/>
          <w:sz w:val="24"/>
          <w:szCs w:val="24"/>
        </w:rPr>
        <w:t xml:space="preserve">z warunkami podanymi w formularzu zapytania ofertowego i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zawiera </w:t>
      </w:r>
      <w:r w:rsidRPr="005A74F1">
        <w:rPr>
          <w:rFonts w:ascii="Times New Roman" w:hAnsi="Times New Roman"/>
          <w:sz w:val="24"/>
          <w:szCs w:val="24"/>
        </w:rPr>
        <w:t xml:space="preserve">wszystkie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koszty </w:t>
      </w:r>
      <w:r w:rsidRPr="005A74F1">
        <w:rPr>
          <w:rFonts w:ascii="Times New Roman" w:hAnsi="Times New Roman"/>
          <w:sz w:val="24"/>
          <w:szCs w:val="24"/>
        </w:rPr>
        <w:t>związane z kompleksowym wykonaniem przedmiotu zamówienia;</w:t>
      </w:r>
    </w:p>
    <w:p w14:paraId="4770A0D9" w14:textId="77777777" w:rsidR="00D05162" w:rsidRPr="00D05162" w:rsidRDefault="00D05162" w:rsidP="00D0516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D05162">
        <w:rPr>
          <w:rFonts w:ascii="Times New Roman" w:hAnsi="Times New Roman" w:cs="Times New Roman"/>
          <w:sz w:val="24"/>
          <w:szCs w:val="24"/>
          <w:lang w:val="pl-PL"/>
        </w:rPr>
        <w:t>wszystkie wymagane w niniejszym postępowaniu przetargowym oświadczenia składamy ze świadomością odpowiedzialności karnej za składanie fałszywych oświadczeń w celu uzyskania korzyści majątkowych,</w:t>
      </w:r>
    </w:p>
    <w:p w14:paraId="50454C0C" w14:textId="67F7E2EF" w:rsidR="00A370C5" w:rsidRPr="005A74F1" w:rsidRDefault="00A370C5" w:rsidP="00714274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uwzględniłem(</w:t>
      </w:r>
      <w:proofErr w:type="spellStart"/>
      <w:r w:rsidRPr="005A74F1">
        <w:rPr>
          <w:rFonts w:ascii="Times New Roman" w:hAnsi="Times New Roman"/>
          <w:sz w:val="24"/>
          <w:szCs w:val="24"/>
        </w:rPr>
        <w:t>iśmy</w:t>
      </w:r>
      <w:proofErr w:type="spellEnd"/>
      <w:r w:rsidRPr="005A74F1">
        <w:rPr>
          <w:rFonts w:ascii="Times New Roman" w:hAnsi="Times New Roman"/>
          <w:sz w:val="24"/>
          <w:szCs w:val="24"/>
        </w:rPr>
        <w:t xml:space="preserve">)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zmiany </w:t>
      </w:r>
      <w:r w:rsidRPr="005A74F1">
        <w:rPr>
          <w:rFonts w:ascii="Times New Roman" w:hAnsi="Times New Roman"/>
          <w:sz w:val="24"/>
          <w:szCs w:val="24"/>
        </w:rPr>
        <w:t xml:space="preserve">i dodatkowe ustalenia wynikłe w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trakcie </w:t>
      </w:r>
      <w:r w:rsidRPr="005A74F1">
        <w:rPr>
          <w:rFonts w:ascii="Times New Roman" w:hAnsi="Times New Roman"/>
          <w:sz w:val="24"/>
          <w:szCs w:val="24"/>
        </w:rPr>
        <w:t xml:space="preserve">procedury stanowiące integralną część </w:t>
      </w:r>
      <w:r w:rsidR="00D05162">
        <w:rPr>
          <w:rFonts w:ascii="Times New Roman" w:hAnsi="Times New Roman"/>
          <w:spacing w:val="-4"/>
          <w:sz w:val="24"/>
          <w:szCs w:val="24"/>
        </w:rPr>
        <w:t>SWZ</w:t>
      </w:r>
      <w:r w:rsidRPr="005A74F1">
        <w:rPr>
          <w:rFonts w:ascii="Times New Roman" w:hAnsi="Times New Roman"/>
          <w:spacing w:val="-4"/>
          <w:sz w:val="24"/>
          <w:szCs w:val="24"/>
        </w:rPr>
        <w:t xml:space="preserve">, </w:t>
      </w:r>
      <w:r w:rsidRPr="005A74F1">
        <w:rPr>
          <w:rFonts w:ascii="Times New Roman" w:hAnsi="Times New Roman"/>
          <w:sz w:val="24"/>
          <w:szCs w:val="24"/>
        </w:rPr>
        <w:t>wyszczególnione we wszystkich umieszczonych na stronie internetowej</w:t>
      </w:r>
      <w:r w:rsidR="00800EE9" w:rsidRPr="005A74F1">
        <w:rPr>
          <w:rFonts w:ascii="Times New Roman" w:hAnsi="Times New Roman"/>
          <w:sz w:val="24"/>
          <w:szCs w:val="24"/>
        </w:rPr>
        <w:t xml:space="preserve"> i</w:t>
      </w:r>
      <w:r w:rsidRPr="005A74F1">
        <w:rPr>
          <w:rFonts w:ascii="Times New Roman" w:hAnsi="Times New Roman"/>
          <w:sz w:val="24"/>
          <w:szCs w:val="24"/>
        </w:rPr>
        <w:t xml:space="preserve"> pismach</w:t>
      </w:r>
      <w:r w:rsidRPr="005A74F1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Zamawiającego;</w:t>
      </w:r>
    </w:p>
    <w:p w14:paraId="44CD5417" w14:textId="1A1F81CF" w:rsidR="00A370C5" w:rsidRPr="005A74F1" w:rsidRDefault="00A370C5" w:rsidP="00714274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nie</w:t>
      </w:r>
      <w:r w:rsidR="00D95785" w:rsidRPr="005A74F1">
        <w:rPr>
          <w:rFonts w:ascii="Times New Roman" w:hAnsi="Times New Roman"/>
          <w:sz w:val="24"/>
          <w:szCs w:val="24"/>
        </w:rPr>
        <w:t xml:space="preserve"> ogłoszono upadłości, nie złożono wniosku o upadłość oraz nie otwarto w stosunku do nas postępowania likwidacyjnego.</w:t>
      </w:r>
    </w:p>
    <w:p w14:paraId="45C39899" w14:textId="77777777" w:rsidR="00F76C01" w:rsidRPr="005A74F1" w:rsidRDefault="00F76C01" w:rsidP="00F76C01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1C4754E8" w14:textId="1239A560" w:rsidR="00302A26" w:rsidRDefault="008E22A0" w:rsidP="00302A26">
      <w:pPr>
        <w:pStyle w:val="Akapitzlist"/>
        <w:widowControl/>
        <w:numPr>
          <w:ilvl w:val="1"/>
          <w:numId w:val="1"/>
        </w:numPr>
        <w:spacing w:line="276" w:lineRule="auto"/>
        <w:contextualSpacing/>
        <w:rPr>
          <w:rStyle w:val="w2"/>
          <w:rFonts w:ascii="Times New Roman" w:hAnsi="Times New Roman" w:cs="Times New Roman"/>
          <w:sz w:val="24"/>
          <w:szCs w:val="24"/>
          <w:lang w:val="pl-PL"/>
        </w:rPr>
      </w:pPr>
      <w:r w:rsidRPr="00302A26">
        <w:rPr>
          <w:rStyle w:val="w2"/>
          <w:rFonts w:ascii="Times New Roman" w:hAnsi="Times New Roman" w:cs="Times New Roman"/>
          <w:sz w:val="24"/>
          <w:szCs w:val="24"/>
          <w:lang w:val="pl-PL"/>
        </w:rPr>
        <w:t xml:space="preserve">Składając ofertę w ww. postępowaniu prowadzonym </w:t>
      </w:r>
      <w:r w:rsidR="00562FB7" w:rsidRPr="00302A26">
        <w:rPr>
          <w:rStyle w:val="w2"/>
          <w:rFonts w:ascii="Times New Roman" w:hAnsi="Times New Roman" w:cs="Times New Roman"/>
          <w:sz w:val="24"/>
          <w:szCs w:val="24"/>
          <w:lang w:val="pl-PL"/>
        </w:rPr>
        <w:t>w trybie podstawowym, na podstawie art. 275 pkt. 1) ustawy z dnia 11 września 2019 roku - Prawo zamówień publicznych dla zadania:</w:t>
      </w:r>
      <w:r w:rsidRPr="00302A26">
        <w:rPr>
          <w:rStyle w:val="w2"/>
          <w:rFonts w:ascii="Times New Roman" w:hAnsi="Times New Roman" w:cs="Times New Roman"/>
          <w:sz w:val="24"/>
          <w:szCs w:val="24"/>
          <w:lang w:val="pl-PL"/>
        </w:rPr>
        <w:t xml:space="preserve">, że </w:t>
      </w:r>
      <w:r w:rsidRPr="008C1F4C">
        <w:rPr>
          <w:rStyle w:val="w2"/>
          <w:rFonts w:ascii="Times New Roman" w:hAnsi="Times New Roman" w:cs="Times New Roman"/>
          <w:sz w:val="24"/>
          <w:szCs w:val="24"/>
          <w:u w:val="single"/>
          <w:lang w:val="pl-PL"/>
        </w:rPr>
        <w:t>oferujemy</w:t>
      </w:r>
      <w:r w:rsidRPr="00302A26">
        <w:rPr>
          <w:rStyle w:val="w2"/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302A26">
        <w:rPr>
          <w:rStyle w:val="w2"/>
          <w:rFonts w:ascii="Times New Roman" w:hAnsi="Times New Roman" w:cs="Times New Roman"/>
          <w:sz w:val="24"/>
          <w:szCs w:val="24"/>
          <w:lang w:val="pl-PL"/>
        </w:rPr>
        <w:t>:</w:t>
      </w:r>
    </w:p>
    <w:p w14:paraId="488A0C25" w14:textId="77777777" w:rsidR="00302A26" w:rsidRDefault="00302A26" w:rsidP="00302A26">
      <w:pPr>
        <w:pStyle w:val="Akapitzlist"/>
        <w:widowControl/>
        <w:spacing w:line="276" w:lineRule="auto"/>
        <w:ind w:left="360" w:firstLine="0"/>
        <w:contextualSpacing/>
        <w:rPr>
          <w:rStyle w:val="w2"/>
          <w:rFonts w:ascii="Times New Roman" w:hAnsi="Times New Roman" w:cs="Times New Roman"/>
          <w:sz w:val="24"/>
          <w:szCs w:val="24"/>
          <w:lang w:val="pl-PL"/>
        </w:rPr>
      </w:pPr>
    </w:p>
    <w:p w14:paraId="5E54133F" w14:textId="777302A7" w:rsidR="008E22A0" w:rsidRPr="00302A26" w:rsidRDefault="00302A26" w:rsidP="00302A26">
      <w:pPr>
        <w:pStyle w:val="Akapitzlist"/>
        <w:widowControl/>
        <w:numPr>
          <w:ilvl w:val="1"/>
          <w:numId w:val="14"/>
        </w:numPr>
        <w:spacing w:line="276" w:lineRule="auto"/>
        <w:ind w:left="851"/>
        <w:contextualSpacing/>
        <w:rPr>
          <w:rStyle w:val="w2"/>
          <w:rFonts w:ascii="Times New Roman" w:hAnsi="Times New Roman" w:cs="Times New Roman"/>
          <w:sz w:val="24"/>
          <w:szCs w:val="24"/>
          <w:lang w:val="pl-PL"/>
        </w:rPr>
      </w:pPr>
      <w:r>
        <w:rPr>
          <w:rStyle w:val="w2"/>
          <w:rFonts w:ascii="Times New Roman" w:hAnsi="Times New Roman" w:cs="Times New Roman"/>
          <w:sz w:val="24"/>
          <w:szCs w:val="24"/>
          <w:lang w:val="pl-PL"/>
        </w:rPr>
        <w:t>W</w:t>
      </w:r>
      <w:r w:rsidR="008E22A0" w:rsidRPr="00302A26">
        <w:rPr>
          <w:rStyle w:val="w2"/>
          <w:rFonts w:ascii="Times New Roman" w:hAnsi="Times New Roman" w:cs="Times New Roman"/>
          <w:sz w:val="24"/>
          <w:szCs w:val="24"/>
          <w:lang w:val="pl-PL"/>
        </w:rPr>
        <w:t xml:space="preserve">ykonanie zamówienia za kwotę brutto: </w:t>
      </w:r>
    </w:p>
    <w:p w14:paraId="79041246" w14:textId="1E7834C7" w:rsidR="00E3424A" w:rsidRDefault="00E3424A" w:rsidP="00804928">
      <w:pPr>
        <w:widowControl/>
        <w:spacing w:line="276" w:lineRule="auto"/>
        <w:contextualSpacing/>
        <w:jc w:val="both"/>
        <w:rPr>
          <w:rStyle w:val="w2"/>
          <w:rFonts w:ascii="Times New Roman" w:hAnsi="Times New Roman" w:cs="Times New Roman"/>
          <w:sz w:val="24"/>
          <w:szCs w:val="24"/>
          <w:lang w:val="pl-PL"/>
        </w:rPr>
      </w:pPr>
    </w:p>
    <w:p w14:paraId="5326CCF0" w14:textId="2EC8EC98" w:rsidR="00E3424A" w:rsidRDefault="0076477E" w:rsidP="008E22A0">
      <w:pPr>
        <w:pStyle w:val="Tekstpodstawowy"/>
        <w:tabs>
          <w:tab w:val="left" w:pos="180"/>
        </w:tabs>
        <w:autoSpaceDN w:val="0"/>
        <w:adjustRightInd w:val="0"/>
        <w:ind w:left="426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Netto:</w:t>
      </w:r>
    </w:p>
    <w:p w14:paraId="728F386D" w14:textId="77777777" w:rsidR="0076477E" w:rsidRPr="00DB1931" w:rsidRDefault="0076477E" w:rsidP="008E22A0">
      <w:pPr>
        <w:pStyle w:val="Tekstpodstawowy"/>
        <w:tabs>
          <w:tab w:val="left" w:pos="180"/>
        </w:tabs>
        <w:autoSpaceDN w:val="0"/>
        <w:adjustRightInd w:val="0"/>
        <w:ind w:left="426"/>
        <w:rPr>
          <w:rFonts w:ascii="Times New Roman" w:hAnsi="Times New Roman" w:cs="Times New Roman"/>
          <w:sz w:val="24"/>
          <w:szCs w:val="24"/>
          <w:lang w:val="pl-PL"/>
        </w:rPr>
      </w:pPr>
    </w:p>
    <w:p w14:paraId="2D48A177" w14:textId="053E5C21" w:rsidR="00E3424A" w:rsidRDefault="008E22A0" w:rsidP="008E22A0">
      <w:pPr>
        <w:pStyle w:val="Tekstpodstawowy"/>
        <w:tabs>
          <w:tab w:val="left" w:pos="180"/>
        </w:tabs>
        <w:autoSpaceDN w:val="0"/>
        <w:adjustRightInd w:val="0"/>
        <w:ind w:left="426"/>
        <w:rPr>
          <w:rFonts w:ascii="Times New Roman" w:hAnsi="Times New Roman" w:cs="Times New Roman"/>
          <w:sz w:val="24"/>
          <w:szCs w:val="24"/>
          <w:lang w:val="pl-PL"/>
        </w:rPr>
      </w:pP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.......................</w:t>
      </w:r>
      <w:r w:rsidR="00E3424A">
        <w:rPr>
          <w:rFonts w:ascii="Times New Roman" w:hAnsi="Times New Roman" w:cs="Times New Roman"/>
          <w:sz w:val="24"/>
          <w:szCs w:val="24"/>
          <w:lang w:val="pl-PL"/>
        </w:rPr>
        <w:t>...............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(słownie:...................</w:t>
      </w:r>
      <w:r w:rsidR="00E3424A"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....................................................................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..) zł, </w:t>
      </w:r>
    </w:p>
    <w:p w14:paraId="3A55CAF7" w14:textId="4A94B8D8" w:rsidR="00E3424A" w:rsidRDefault="00E3424A" w:rsidP="008E22A0">
      <w:pPr>
        <w:pStyle w:val="Tekstpodstawowy"/>
        <w:tabs>
          <w:tab w:val="left" w:pos="180"/>
        </w:tabs>
        <w:autoSpaceDN w:val="0"/>
        <w:adjustRightInd w:val="0"/>
        <w:ind w:left="426"/>
        <w:rPr>
          <w:rFonts w:ascii="Times New Roman" w:hAnsi="Times New Roman" w:cs="Times New Roman"/>
          <w:sz w:val="24"/>
          <w:szCs w:val="24"/>
          <w:lang w:val="pl-PL"/>
        </w:rPr>
      </w:pPr>
    </w:p>
    <w:p w14:paraId="349225CA" w14:textId="77777777" w:rsidR="00E3424A" w:rsidRDefault="00E3424A" w:rsidP="008E22A0">
      <w:pPr>
        <w:pStyle w:val="Tekstpodstawowy"/>
        <w:tabs>
          <w:tab w:val="left" w:pos="180"/>
        </w:tabs>
        <w:autoSpaceDN w:val="0"/>
        <w:adjustRightInd w:val="0"/>
        <w:ind w:left="426"/>
        <w:rPr>
          <w:rFonts w:ascii="Times New Roman" w:hAnsi="Times New Roman" w:cs="Times New Roman"/>
          <w:sz w:val="24"/>
          <w:szCs w:val="24"/>
          <w:lang w:val="pl-PL"/>
        </w:rPr>
      </w:pPr>
    </w:p>
    <w:p w14:paraId="3B7D61DE" w14:textId="7A4EAEB9" w:rsidR="00E3424A" w:rsidRPr="0076477E" w:rsidRDefault="0076477E" w:rsidP="008E22A0">
      <w:pPr>
        <w:pStyle w:val="Tekstpodstawowy"/>
        <w:tabs>
          <w:tab w:val="left" w:pos="180"/>
        </w:tabs>
        <w:autoSpaceDN w:val="0"/>
        <w:adjustRightInd w:val="0"/>
        <w:ind w:left="426"/>
        <w:rPr>
          <w:rFonts w:ascii="Times New Roman" w:hAnsi="Times New Roman" w:cs="Times New Roman"/>
          <w:sz w:val="24"/>
          <w:szCs w:val="24"/>
          <w:lang w:val="pl-PL"/>
        </w:rPr>
      </w:pPr>
      <w:r w:rsidRPr="0076477E">
        <w:rPr>
          <w:rFonts w:ascii="Times New Roman" w:hAnsi="Times New Roman" w:cs="Times New Roman"/>
          <w:sz w:val="24"/>
          <w:szCs w:val="24"/>
          <w:lang w:val="pl-PL"/>
        </w:rPr>
        <w:t>Brutto:</w:t>
      </w:r>
      <w:r w:rsidR="00E3424A" w:rsidRPr="0076477E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227A5828" w14:textId="77777777" w:rsidR="00E3424A" w:rsidRDefault="00E3424A" w:rsidP="008E22A0">
      <w:pPr>
        <w:pStyle w:val="Tekstpodstawowy"/>
        <w:tabs>
          <w:tab w:val="left" w:pos="180"/>
        </w:tabs>
        <w:autoSpaceDN w:val="0"/>
        <w:adjustRightInd w:val="0"/>
        <w:ind w:left="426"/>
        <w:rPr>
          <w:rFonts w:ascii="Times New Roman" w:hAnsi="Times New Roman" w:cs="Times New Roman"/>
          <w:sz w:val="24"/>
          <w:szCs w:val="24"/>
          <w:lang w:val="pl-PL"/>
        </w:rPr>
      </w:pPr>
    </w:p>
    <w:p w14:paraId="0D5FC753" w14:textId="12F23F70" w:rsidR="00E3424A" w:rsidRDefault="00E3424A" w:rsidP="00E3424A">
      <w:pPr>
        <w:pStyle w:val="Tekstpodstawowy"/>
        <w:tabs>
          <w:tab w:val="left" w:pos="180"/>
        </w:tabs>
        <w:autoSpaceDN w:val="0"/>
        <w:adjustRightInd w:val="0"/>
        <w:ind w:left="426"/>
        <w:rPr>
          <w:rFonts w:ascii="Times New Roman" w:hAnsi="Times New Roman" w:cs="Times New Roman"/>
          <w:sz w:val="24"/>
          <w:szCs w:val="24"/>
          <w:lang w:val="pl-PL"/>
        </w:rPr>
      </w:pP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 (słownie: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...................) zł, </w:t>
      </w:r>
    </w:p>
    <w:p w14:paraId="72786AC6" w14:textId="5A000E29" w:rsidR="00302A26" w:rsidRDefault="00302A26" w:rsidP="00E3424A">
      <w:pPr>
        <w:pStyle w:val="Tekstpodstawowy"/>
        <w:tabs>
          <w:tab w:val="left" w:pos="180"/>
        </w:tabs>
        <w:autoSpaceDN w:val="0"/>
        <w:adjustRightInd w:val="0"/>
        <w:ind w:left="426"/>
        <w:rPr>
          <w:rFonts w:ascii="Times New Roman" w:hAnsi="Times New Roman" w:cs="Times New Roman"/>
          <w:sz w:val="24"/>
          <w:szCs w:val="24"/>
          <w:lang w:val="pl-PL"/>
        </w:rPr>
      </w:pPr>
    </w:p>
    <w:p w14:paraId="1B90642D" w14:textId="0760A4B5" w:rsidR="00E3424A" w:rsidRDefault="00CE3D4D" w:rsidP="00CE3D4D">
      <w:pPr>
        <w:pStyle w:val="Tekstpodstawowy"/>
        <w:numPr>
          <w:ilvl w:val="1"/>
          <w:numId w:val="14"/>
        </w:numPr>
        <w:tabs>
          <w:tab w:val="left" w:pos="180"/>
        </w:tabs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 w:rsidRPr="00F70587">
        <w:rPr>
          <w:rFonts w:ascii="Times New Roman" w:hAnsi="Times New Roman" w:cs="Times New Roman"/>
          <w:sz w:val="24"/>
          <w:szCs w:val="24"/>
        </w:rPr>
        <w:t>Okres</w:t>
      </w:r>
      <w:proofErr w:type="spellEnd"/>
      <w:r w:rsidRPr="00F705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sz w:val="24"/>
          <w:szCs w:val="24"/>
        </w:rPr>
        <w:t>gwarancji</w:t>
      </w:r>
      <w:proofErr w:type="spellEnd"/>
      <w:r w:rsidRPr="00F705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705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sz w:val="24"/>
          <w:szCs w:val="24"/>
        </w:rPr>
        <w:t>rękojmi</w:t>
      </w:r>
      <w:proofErr w:type="spellEnd"/>
      <w:r w:rsidRPr="00F70587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F70587">
        <w:rPr>
          <w:rFonts w:ascii="Times New Roman" w:hAnsi="Times New Roman" w:cs="Times New Roman"/>
          <w:sz w:val="24"/>
          <w:szCs w:val="24"/>
        </w:rPr>
        <w:t>tym</w:t>
      </w:r>
      <w:proofErr w:type="spellEnd"/>
      <w:r w:rsidRPr="00F705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sz w:val="24"/>
          <w:szCs w:val="24"/>
        </w:rPr>
        <w:t>gwarancja</w:t>
      </w:r>
      <w:proofErr w:type="spellEnd"/>
      <w:r w:rsidRPr="00F705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sz w:val="24"/>
          <w:szCs w:val="24"/>
        </w:rPr>
        <w:t>mechaniczna</w:t>
      </w:r>
      <w:proofErr w:type="spellEnd"/>
      <w:r w:rsidRPr="00F70587">
        <w:rPr>
          <w:rFonts w:ascii="Times New Roman" w:hAnsi="Times New Roman" w:cs="Times New Roman"/>
          <w:sz w:val="24"/>
          <w:szCs w:val="24"/>
        </w:rPr>
        <w:t xml:space="preserve"> bez </w:t>
      </w:r>
      <w:proofErr w:type="spellStart"/>
      <w:r w:rsidRPr="00F70587">
        <w:rPr>
          <w:rFonts w:ascii="Times New Roman" w:hAnsi="Times New Roman" w:cs="Times New Roman"/>
          <w:sz w:val="24"/>
          <w:szCs w:val="24"/>
        </w:rPr>
        <w:t>względu</w:t>
      </w:r>
      <w:proofErr w:type="spellEnd"/>
      <w:r w:rsidRPr="00F705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705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sz w:val="24"/>
          <w:szCs w:val="24"/>
        </w:rPr>
        <w:t>ilość</w:t>
      </w:r>
      <w:proofErr w:type="spellEnd"/>
      <w:r w:rsidRPr="00F705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sz w:val="24"/>
          <w:szCs w:val="24"/>
        </w:rPr>
        <w:t>przejechanych</w:t>
      </w:r>
      <w:proofErr w:type="spellEnd"/>
      <w:r w:rsidRPr="00F705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sz w:val="24"/>
          <w:szCs w:val="24"/>
        </w:rPr>
        <w:t>kilometrów</w:t>
      </w:r>
      <w:proofErr w:type="spellEnd"/>
      <w:r w:rsidRPr="00F70587">
        <w:rPr>
          <w:rFonts w:ascii="Times New Roman" w:hAnsi="Times New Roman" w:cs="Times New Roman"/>
          <w:sz w:val="24"/>
          <w:szCs w:val="24"/>
        </w:rPr>
        <w:t xml:space="preserve"> - w </w:t>
      </w:r>
      <w:proofErr w:type="spellStart"/>
      <w:r w:rsidRPr="00F70587">
        <w:rPr>
          <w:rFonts w:ascii="Times New Roman" w:hAnsi="Times New Roman" w:cs="Times New Roman"/>
          <w:sz w:val="24"/>
          <w:szCs w:val="24"/>
        </w:rPr>
        <w:t>miesiącach</w:t>
      </w:r>
      <w:proofErr w:type="spellEnd"/>
      <w:r w:rsidRPr="00F705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0587">
        <w:rPr>
          <w:rFonts w:ascii="Times New Roman" w:hAnsi="Times New Roman" w:cs="Times New Roman"/>
          <w:sz w:val="24"/>
          <w:szCs w:val="24"/>
        </w:rPr>
        <w:t>liczone</w:t>
      </w:r>
      <w:proofErr w:type="spellEnd"/>
      <w:r w:rsidRPr="00F70587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F70587">
        <w:rPr>
          <w:rFonts w:ascii="Times New Roman" w:hAnsi="Times New Roman" w:cs="Times New Roman"/>
          <w:sz w:val="24"/>
          <w:szCs w:val="24"/>
        </w:rPr>
        <w:t>dnia</w:t>
      </w:r>
      <w:proofErr w:type="spellEnd"/>
      <w:r w:rsidRPr="00F705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sz w:val="24"/>
          <w:szCs w:val="24"/>
        </w:rPr>
        <w:t>podpisania</w:t>
      </w:r>
      <w:proofErr w:type="spellEnd"/>
      <w:r w:rsidRPr="00F705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sz w:val="24"/>
          <w:szCs w:val="24"/>
        </w:rPr>
        <w:t>przez</w:t>
      </w:r>
      <w:proofErr w:type="spellEnd"/>
      <w:r w:rsidRPr="00F705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sz w:val="24"/>
          <w:szCs w:val="24"/>
        </w:rPr>
        <w:t>Zamawiającego</w:t>
      </w:r>
      <w:proofErr w:type="spellEnd"/>
      <w:r w:rsidRPr="00F705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sz w:val="24"/>
          <w:szCs w:val="24"/>
        </w:rPr>
        <w:t>protokołu</w:t>
      </w:r>
      <w:proofErr w:type="spellEnd"/>
      <w:r w:rsidRPr="00F705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sz w:val="24"/>
          <w:szCs w:val="24"/>
        </w:rPr>
        <w:t>odbioru</w:t>
      </w:r>
      <w:proofErr w:type="spellEnd"/>
      <w:r w:rsidRPr="00F705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sz w:val="24"/>
          <w:szCs w:val="24"/>
        </w:rPr>
        <w:t>końcowego</w:t>
      </w:r>
      <w:proofErr w:type="spellEnd"/>
      <w:r w:rsidRPr="00F705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587">
        <w:rPr>
          <w:rFonts w:ascii="Times New Roman" w:hAnsi="Times New Roman" w:cs="Times New Roman"/>
          <w:sz w:val="24"/>
          <w:szCs w:val="24"/>
        </w:rPr>
        <w:t>dostawy</w:t>
      </w:r>
      <w:proofErr w:type="spellEnd"/>
      <w:r w:rsidRPr="00F70587">
        <w:rPr>
          <w:rFonts w:ascii="Times New Roman" w:hAnsi="Times New Roman" w:cs="Times New Roman"/>
          <w:sz w:val="24"/>
          <w:szCs w:val="24"/>
        </w:rPr>
        <w:t xml:space="preserve"> …………………..</w:t>
      </w:r>
      <w:r>
        <w:rPr>
          <w:rFonts w:ascii="Times New Roman" w:hAnsi="Times New Roman" w:cs="Times New Roman"/>
          <w:sz w:val="24"/>
          <w:szCs w:val="24"/>
        </w:rPr>
        <w:t xml:space="preserve"> (minimum 24 </w:t>
      </w:r>
      <w:proofErr w:type="spellStart"/>
      <w:r>
        <w:rPr>
          <w:rFonts w:ascii="Times New Roman" w:hAnsi="Times New Roman" w:cs="Times New Roman"/>
          <w:sz w:val="24"/>
          <w:szCs w:val="24"/>
        </w:rPr>
        <w:t>miesiące</w:t>
      </w:r>
      <w:bookmarkStart w:id="0" w:name="_GoBack"/>
      <w:bookmarkEnd w:id="0"/>
      <w:proofErr w:type="spellEnd"/>
      <w:r w:rsidR="00E3424A">
        <w:rPr>
          <w:rFonts w:ascii="Times New Roman" w:hAnsi="Times New Roman" w:cs="Times New Roman"/>
          <w:sz w:val="24"/>
          <w:szCs w:val="24"/>
          <w:lang w:val="pl-PL"/>
        </w:rPr>
        <w:br w:type="page"/>
      </w:r>
    </w:p>
    <w:p w14:paraId="49809B92" w14:textId="77777777" w:rsidR="0076477E" w:rsidRPr="0076477E" w:rsidRDefault="0076477E" w:rsidP="0076477E">
      <w:pPr>
        <w:widowControl/>
        <w:tabs>
          <w:tab w:val="left" w:pos="284"/>
        </w:tabs>
        <w:ind w:left="720"/>
        <w:contextualSpacing/>
        <w:jc w:val="center"/>
        <w:rPr>
          <w:rFonts w:ascii="Times New Roman" w:eastAsia="Times New Roman" w:hAnsi="Times New Roman" w:cs="Times New Roman"/>
          <w:lang w:val="pl-PL" w:eastAsia="pl-PL"/>
        </w:rPr>
      </w:pPr>
      <w:r w:rsidRPr="0076477E">
        <w:rPr>
          <w:rFonts w:ascii="Times New Roman" w:eastAsia="Times New Roman" w:hAnsi="Times New Roman" w:cs="Times New Roman"/>
          <w:b/>
          <w:bCs/>
          <w:lang w:val="pl-PL" w:eastAsia="pl-PL"/>
        </w:rPr>
        <w:lastRenderedPageBreak/>
        <w:t>Opis techniczny oferowanego samochodu</w:t>
      </w:r>
    </w:p>
    <w:p w14:paraId="65DD1C15" w14:textId="77777777" w:rsidR="0076477E" w:rsidRPr="0076477E" w:rsidRDefault="0076477E" w:rsidP="0076477E">
      <w:pPr>
        <w:widowControl/>
        <w:tabs>
          <w:tab w:val="left" w:pos="284"/>
        </w:tabs>
        <w:ind w:left="720"/>
        <w:contextualSpacing/>
        <w:jc w:val="center"/>
        <w:rPr>
          <w:rFonts w:ascii="Times New Roman" w:eastAsia="Times New Roman" w:hAnsi="Times New Roman" w:cs="Times New Roman"/>
          <w:sz w:val="18"/>
          <w:szCs w:val="18"/>
          <w:lang w:val="pl-PL" w:eastAsia="pl-PL"/>
        </w:rPr>
      </w:pPr>
    </w:p>
    <w:p w14:paraId="6E8B4EFB" w14:textId="77777777" w:rsidR="0076477E" w:rsidRPr="0076477E" w:rsidRDefault="0076477E" w:rsidP="0076477E">
      <w:pPr>
        <w:widowControl/>
        <w:tabs>
          <w:tab w:val="left" w:pos="284"/>
        </w:tabs>
        <w:ind w:left="720"/>
        <w:contextualSpacing/>
        <w:jc w:val="center"/>
        <w:rPr>
          <w:rFonts w:ascii="Times New Roman" w:eastAsia="Times New Roman" w:hAnsi="Times New Roman" w:cs="Times New Roman"/>
          <w:sz w:val="18"/>
          <w:szCs w:val="18"/>
          <w:lang w:val="pl-PL" w:eastAsia="pl-PL"/>
        </w:rPr>
      </w:pPr>
    </w:p>
    <w:p w14:paraId="7161EEF6" w14:textId="77777777" w:rsidR="0076477E" w:rsidRPr="0076477E" w:rsidRDefault="0076477E" w:rsidP="0076477E">
      <w:pPr>
        <w:widowControl/>
        <w:tabs>
          <w:tab w:val="left" w:pos="284"/>
        </w:tabs>
        <w:ind w:left="-142"/>
        <w:contextualSpacing/>
        <w:rPr>
          <w:rFonts w:ascii="Times New Roman" w:eastAsia="Times New Roman" w:hAnsi="Times New Roman" w:cs="Times New Roman"/>
          <w:lang w:val="pl-PL" w:eastAsia="pl-PL"/>
        </w:rPr>
      </w:pPr>
      <w:r w:rsidRPr="0076477E">
        <w:rPr>
          <w:rFonts w:ascii="Times New Roman" w:eastAsia="Times New Roman" w:hAnsi="Times New Roman" w:cs="Times New Roman"/>
          <w:lang w:val="pl-PL" w:eastAsia="pl-PL"/>
        </w:rPr>
        <w:t>Marka i model oferowanego samochodu ………………………………………………………………………………………………………..……</w:t>
      </w:r>
    </w:p>
    <w:p w14:paraId="55195644" w14:textId="77777777" w:rsidR="0076477E" w:rsidRPr="0076477E" w:rsidRDefault="0076477E" w:rsidP="0076477E">
      <w:pPr>
        <w:widowControl/>
        <w:tabs>
          <w:tab w:val="left" w:pos="284"/>
        </w:tabs>
        <w:ind w:left="720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val="pl-PL" w:eastAsia="pl-PL"/>
        </w:rPr>
      </w:pPr>
    </w:p>
    <w:p w14:paraId="5031551B" w14:textId="77777777" w:rsidR="0076477E" w:rsidRPr="0076477E" w:rsidRDefault="0076477E" w:rsidP="0076477E">
      <w:pPr>
        <w:widowControl/>
        <w:tabs>
          <w:tab w:val="left" w:pos="284"/>
        </w:tabs>
        <w:ind w:left="360"/>
        <w:rPr>
          <w:rFonts w:ascii="Times New Roman" w:eastAsia="Times New Roman" w:hAnsi="Times New Roman" w:cs="Times New Roman"/>
          <w:b/>
          <w:bCs/>
          <w:lang w:val="pl-PL" w:eastAsia="pl-PL"/>
        </w:rPr>
      </w:pPr>
      <w:r w:rsidRPr="0076477E">
        <w:rPr>
          <w:rFonts w:ascii="Times New Roman" w:eastAsia="Times New Roman" w:hAnsi="Times New Roman" w:cs="Times New Roman"/>
          <w:b/>
          <w:bCs/>
          <w:lang w:val="pl-PL" w:eastAsia="pl-PL"/>
        </w:rPr>
        <w:t>*niepotrzebne skreślić</w:t>
      </w:r>
    </w:p>
    <w:p w14:paraId="6FBF9197" w14:textId="77777777" w:rsidR="00913730" w:rsidRPr="005A74F1" w:rsidRDefault="00913730" w:rsidP="00913730">
      <w:pPr>
        <w:widowControl/>
        <w:spacing w:after="160" w:line="276" w:lineRule="auto"/>
        <w:contextualSpacing/>
        <w:rPr>
          <w:rStyle w:val="w2"/>
          <w:rFonts w:ascii="Times New Roman" w:hAnsi="Times New Roman" w:cs="Times New Roman"/>
          <w:b/>
          <w:sz w:val="24"/>
          <w:szCs w:val="24"/>
        </w:rPr>
      </w:pPr>
    </w:p>
    <w:p w14:paraId="29E761BC" w14:textId="77D182A2" w:rsidR="002A6C01" w:rsidRPr="00DB1931" w:rsidRDefault="002A6C01" w:rsidP="006C3620">
      <w:pPr>
        <w:widowControl/>
        <w:spacing w:after="160" w:line="276" w:lineRule="auto"/>
        <w:contextualSpacing/>
        <w:jc w:val="both"/>
        <w:rPr>
          <w:rStyle w:val="w2"/>
          <w:rFonts w:ascii="Times New Roman" w:hAnsi="Times New Roman" w:cs="Times New Roman"/>
          <w:sz w:val="24"/>
          <w:szCs w:val="24"/>
          <w:lang w:val="pl-PL"/>
        </w:rPr>
      </w:pPr>
      <w:r w:rsidRPr="00DB1931">
        <w:rPr>
          <w:rStyle w:val="w2"/>
          <w:rFonts w:ascii="Times New Roman" w:hAnsi="Times New Roman" w:cs="Times New Roman"/>
          <w:sz w:val="24"/>
          <w:szCs w:val="24"/>
          <w:lang w:val="pl-PL"/>
        </w:rPr>
        <w:t>3. Oświadczamy, że podana cena obejmuje wszystk</w:t>
      </w:r>
      <w:r w:rsidR="002A1D45">
        <w:rPr>
          <w:rStyle w:val="w2"/>
          <w:rFonts w:ascii="Times New Roman" w:hAnsi="Times New Roman" w:cs="Times New Roman"/>
          <w:sz w:val="24"/>
          <w:szCs w:val="24"/>
          <w:lang w:val="pl-PL"/>
        </w:rPr>
        <w:t>ie koszty realizacji zamówienia.</w:t>
      </w:r>
    </w:p>
    <w:p w14:paraId="3269F11C" w14:textId="163534ED" w:rsidR="00913730" w:rsidRPr="00DB1931" w:rsidRDefault="00D34818" w:rsidP="006C3620">
      <w:pPr>
        <w:widowControl/>
        <w:spacing w:after="160" w:line="276" w:lineRule="auto"/>
        <w:contextualSpacing/>
        <w:jc w:val="both"/>
        <w:rPr>
          <w:rStyle w:val="w2"/>
          <w:rFonts w:ascii="Times New Roman" w:hAnsi="Times New Roman" w:cs="Times New Roman"/>
          <w:sz w:val="24"/>
          <w:szCs w:val="24"/>
          <w:lang w:val="pl-PL"/>
        </w:rPr>
      </w:pPr>
      <w:r>
        <w:rPr>
          <w:rStyle w:val="w2"/>
          <w:rFonts w:ascii="Times New Roman" w:hAnsi="Times New Roman" w:cs="Times New Roman"/>
          <w:sz w:val="24"/>
          <w:szCs w:val="24"/>
          <w:lang w:val="pl-PL"/>
        </w:rPr>
        <w:t>4. Oświadczamy, że dostarczone</w:t>
      </w:r>
      <w:r w:rsidR="002A6C01" w:rsidRPr="00DB1931">
        <w:rPr>
          <w:rStyle w:val="w2"/>
          <w:rFonts w:ascii="Times New Roman" w:hAnsi="Times New Roman" w:cs="Times New Roman"/>
          <w:sz w:val="24"/>
          <w:szCs w:val="24"/>
          <w:lang w:val="pl-PL"/>
        </w:rPr>
        <w:t xml:space="preserve"> przez </w:t>
      </w:r>
      <w:r w:rsidR="00562FB7">
        <w:rPr>
          <w:rStyle w:val="w2"/>
          <w:rFonts w:ascii="Times New Roman" w:hAnsi="Times New Roman" w:cs="Times New Roman"/>
          <w:sz w:val="24"/>
          <w:szCs w:val="24"/>
          <w:lang w:val="pl-PL"/>
        </w:rPr>
        <w:t>Nas przedmiot oferty</w:t>
      </w:r>
      <w:r w:rsidR="002A6C01" w:rsidRPr="00DB1931">
        <w:rPr>
          <w:rStyle w:val="w2"/>
          <w:rFonts w:ascii="Times New Roman" w:hAnsi="Times New Roman" w:cs="Times New Roman"/>
          <w:color w:val="FF0000"/>
          <w:sz w:val="24"/>
          <w:szCs w:val="24"/>
          <w:lang w:val="pl-PL"/>
        </w:rPr>
        <w:t xml:space="preserve"> </w:t>
      </w:r>
      <w:r w:rsidR="002A6C01" w:rsidRPr="00DB1931">
        <w:rPr>
          <w:rStyle w:val="w2"/>
          <w:rFonts w:ascii="Times New Roman" w:hAnsi="Times New Roman" w:cs="Times New Roman"/>
          <w:sz w:val="24"/>
          <w:szCs w:val="24"/>
          <w:lang w:val="pl-PL"/>
        </w:rPr>
        <w:t>jest fabrycznie now</w:t>
      </w:r>
      <w:r w:rsidR="00562FB7">
        <w:rPr>
          <w:rStyle w:val="w2"/>
          <w:rFonts w:ascii="Times New Roman" w:hAnsi="Times New Roman" w:cs="Times New Roman"/>
          <w:sz w:val="24"/>
          <w:szCs w:val="24"/>
          <w:lang w:val="pl-PL"/>
        </w:rPr>
        <w:t>y</w:t>
      </w:r>
      <w:r>
        <w:rPr>
          <w:rStyle w:val="w2"/>
          <w:rFonts w:ascii="Times New Roman" w:hAnsi="Times New Roman" w:cs="Times New Roman"/>
          <w:sz w:val="24"/>
          <w:szCs w:val="24"/>
          <w:lang w:val="pl-PL"/>
        </w:rPr>
        <w:t>, nieużywan</w:t>
      </w:r>
      <w:r w:rsidR="00562FB7">
        <w:rPr>
          <w:rStyle w:val="w2"/>
          <w:rFonts w:ascii="Times New Roman" w:hAnsi="Times New Roman" w:cs="Times New Roman"/>
          <w:sz w:val="24"/>
          <w:szCs w:val="24"/>
          <w:lang w:val="pl-PL"/>
        </w:rPr>
        <w:t>y</w:t>
      </w:r>
      <w:r>
        <w:rPr>
          <w:rStyle w:val="w2"/>
          <w:rFonts w:ascii="Times New Roman" w:hAnsi="Times New Roman" w:cs="Times New Roman"/>
          <w:sz w:val="24"/>
          <w:szCs w:val="24"/>
          <w:lang w:val="pl-PL"/>
        </w:rPr>
        <w:t xml:space="preserve"> i</w:t>
      </w:r>
      <w:r w:rsidR="00562FB7">
        <w:rPr>
          <w:rStyle w:val="w2"/>
          <w:rFonts w:ascii="Times New Roman" w:hAnsi="Times New Roman" w:cs="Times New Roman"/>
          <w:sz w:val="24"/>
          <w:szCs w:val="24"/>
          <w:lang w:val="pl-PL"/>
        </w:rPr>
        <w:t> </w:t>
      </w:r>
      <w:r>
        <w:rPr>
          <w:rStyle w:val="w2"/>
          <w:rFonts w:ascii="Times New Roman" w:hAnsi="Times New Roman" w:cs="Times New Roman"/>
          <w:sz w:val="24"/>
          <w:szCs w:val="24"/>
          <w:lang w:val="pl-PL"/>
        </w:rPr>
        <w:t>wolne od wad, oraz jest zgodn</w:t>
      </w:r>
      <w:r w:rsidR="00562FB7">
        <w:rPr>
          <w:rStyle w:val="w2"/>
          <w:rFonts w:ascii="Times New Roman" w:hAnsi="Times New Roman" w:cs="Times New Roman"/>
          <w:sz w:val="24"/>
          <w:szCs w:val="24"/>
          <w:lang w:val="pl-PL"/>
        </w:rPr>
        <w:t>y</w:t>
      </w:r>
      <w:r w:rsidR="002A6C01" w:rsidRPr="00DB1931">
        <w:rPr>
          <w:rStyle w:val="w2"/>
          <w:rFonts w:ascii="Times New Roman" w:hAnsi="Times New Roman" w:cs="Times New Roman"/>
          <w:sz w:val="24"/>
          <w:szCs w:val="24"/>
          <w:lang w:val="pl-PL"/>
        </w:rPr>
        <w:t xml:space="preserve"> z </w:t>
      </w:r>
      <w:r w:rsidR="00562FB7">
        <w:rPr>
          <w:rStyle w:val="w2"/>
          <w:rFonts w:ascii="Times New Roman" w:hAnsi="Times New Roman" w:cs="Times New Roman"/>
          <w:sz w:val="24"/>
          <w:szCs w:val="24"/>
          <w:lang w:val="pl-PL"/>
        </w:rPr>
        <w:t>SWZ</w:t>
      </w:r>
      <w:r w:rsidR="002A6C01" w:rsidRPr="00DB1931">
        <w:rPr>
          <w:rStyle w:val="w2"/>
          <w:rFonts w:ascii="Times New Roman" w:hAnsi="Times New Roman" w:cs="Times New Roman"/>
          <w:sz w:val="24"/>
          <w:szCs w:val="24"/>
          <w:lang w:val="pl-PL"/>
        </w:rPr>
        <w:t xml:space="preserve"> i spełnia wymogi w zakresie bezpieczeństwa wynikające z ustawy z dnia 30 sierpnia 2002 r. o systemie oceny zgodności (</w:t>
      </w:r>
      <w:r w:rsidR="002539E4" w:rsidRPr="002539E4">
        <w:rPr>
          <w:rStyle w:val="w2"/>
          <w:rFonts w:ascii="Times New Roman" w:hAnsi="Times New Roman" w:cs="Times New Roman"/>
          <w:sz w:val="24"/>
          <w:szCs w:val="24"/>
          <w:lang w:val="pl-PL"/>
        </w:rPr>
        <w:t xml:space="preserve">Dz.U.2021.1344 </w:t>
      </w:r>
      <w:proofErr w:type="spellStart"/>
      <w:r w:rsidR="002539E4" w:rsidRPr="002539E4">
        <w:rPr>
          <w:rStyle w:val="w2"/>
          <w:rFonts w:ascii="Times New Roman" w:hAnsi="Times New Roman" w:cs="Times New Roman"/>
          <w:sz w:val="24"/>
          <w:szCs w:val="24"/>
          <w:lang w:val="pl-PL"/>
        </w:rPr>
        <w:t>t.j</w:t>
      </w:r>
      <w:proofErr w:type="spellEnd"/>
      <w:r w:rsidR="002539E4" w:rsidRPr="002539E4">
        <w:rPr>
          <w:rStyle w:val="w2"/>
          <w:rFonts w:ascii="Times New Roman" w:hAnsi="Times New Roman" w:cs="Times New Roman"/>
          <w:sz w:val="24"/>
          <w:szCs w:val="24"/>
          <w:lang w:val="pl-PL"/>
        </w:rPr>
        <w:t>.</w:t>
      </w:r>
      <w:r w:rsidR="002A6C01" w:rsidRPr="00DB1931">
        <w:rPr>
          <w:rStyle w:val="w2"/>
          <w:rFonts w:ascii="Times New Roman" w:hAnsi="Times New Roman" w:cs="Times New Roman"/>
          <w:sz w:val="24"/>
          <w:szCs w:val="24"/>
          <w:lang w:val="pl-PL"/>
        </w:rPr>
        <w:t>).</w:t>
      </w:r>
    </w:p>
    <w:p w14:paraId="28D99ECE" w14:textId="612C2E52" w:rsidR="00C51CF7" w:rsidRPr="00DB1931" w:rsidRDefault="00562FB7" w:rsidP="006C3620">
      <w:pPr>
        <w:widowControl/>
        <w:spacing w:line="276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pl-PL"/>
        </w:rPr>
      </w:pPr>
      <w:r>
        <w:rPr>
          <w:rStyle w:val="w2"/>
          <w:rFonts w:ascii="Times New Roman" w:hAnsi="Times New Roman" w:cs="Times New Roman"/>
          <w:sz w:val="24"/>
          <w:szCs w:val="24"/>
          <w:lang w:val="pl-PL"/>
        </w:rPr>
        <w:t>5</w:t>
      </w:r>
      <w:r w:rsidR="002A6C01" w:rsidRPr="00DB1931">
        <w:rPr>
          <w:rStyle w:val="w2"/>
          <w:rFonts w:ascii="Times New Roman" w:hAnsi="Times New Roman" w:cs="Times New Roman"/>
          <w:sz w:val="24"/>
          <w:szCs w:val="24"/>
          <w:lang w:val="pl-PL"/>
        </w:rPr>
        <w:t xml:space="preserve">. Zobowiązujemy się </w:t>
      </w:r>
      <w:r w:rsidR="00DC70D0" w:rsidRPr="00DB1931">
        <w:rPr>
          <w:rStyle w:val="w2"/>
          <w:rFonts w:ascii="Times New Roman" w:hAnsi="Times New Roman" w:cs="Times New Roman"/>
          <w:sz w:val="24"/>
          <w:szCs w:val="24"/>
          <w:lang w:val="pl-PL"/>
        </w:rPr>
        <w:t>do wykonania zamówienia</w:t>
      </w:r>
      <w:r w:rsidR="002A6C01" w:rsidRPr="00DB1931">
        <w:rPr>
          <w:rStyle w:val="w2"/>
          <w:rFonts w:ascii="Times New Roman" w:hAnsi="Times New Roman" w:cs="Times New Roman"/>
          <w:sz w:val="24"/>
          <w:szCs w:val="24"/>
          <w:lang w:val="pl-PL"/>
        </w:rPr>
        <w:t xml:space="preserve"> w terminie nie późniejszym niż</w:t>
      </w:r>
      <w:r w:rsidR="0042394A" w:rsidRPr="00DB1931">
        <w:rPr>
          <w:rStyle w:val="w2"/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E401F8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>5 miesięcy</w:t>
      </w:r>
      <w:r w:rsidR="00986592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 xml:space="preserve"> od zawarcia umowy</w:t>
      </w:r>
      <w:r w:rsidR="002539E4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>.</w:t>
      </w:r>
      <w:r w:rsidR="002A6C01" w:rsidRPr="004A1443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 xml:space="preserve"> </w:t>
      </w:r>
    </w:p>
    <w:p w14:paraId="77F3FAA2" w14:textId="4BA26718" w:rsidR="0026707F" w:rsidRDefault="00562FB7" w:rsidP="006C3620">
      <w:pPr>
        <w:widowControl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6</w:t>
      </w:r>
      <w:r w:rsidR="00C51CF7" w:rsidRPr="00DB1931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C51CF7" w:rsidRPr="00DB1931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C51CF7" w:rsidRPr="00DB1931">
        <w:rPr>
          <w:rFonts w:ascii="Times New Roman" w:hAnsi="Times New Roman" w:cs="Times New Roman"/>
          <w:sz w:val="24"/>
          <w:szCs w:val="24"/>
          <w:lang w:val="pl-PL"/>
        </w:rPr>
        <w:t>Oświadczamy</w:t>
      </w:r>
      <w:r w:rsidR="00DC70D0" w:rsidRPr="00DB1931">
        <w:rPr>
          <w:rFonts w:ascii="Times New Roman" w:hAnsi="Times New Roman" w:cs="Times New Roman"/>
          <w:sz w:val="24"/>
          <w:szCs w:val="24"/>
          <w:lang w:val="pl-PL"/>
        </w:rPr>
        <w:t>, że zapoznaliśmy się z warunkami zamówienia i zobowiązujemy się, w przypadku wyboru naszej oferty, do zawarcia umowy zgodnej z niniejszą ofertą, na warunkach uzgodnionych przez strony, w miejscu i terminie wyznaczonym przez Zamawiającego.</w:t>
      </w:r>
    </w:p>
    <w:p w14:paraId="63B11C4B" w14:textId="77777777" w:rsidR="00837CA3" w:rsidRPr="00837CA3" w:rsidRDefault="00837CA3" w:rsidP="00837CA3">
      <w:pPr>
        <w:widowControl/>
        <w:tabs>
          <w:tab w:val="left" w:pos="6804"/>
          <w:tab w:val="left" w:pos="8789"/>
        </w:tabs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7.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>Oświadczamy, iż należymy do kategorii:</w:t>
      </w:r>
    </w:p>
    <w:p w14:paraId="1C974D81" w14:textId="77777777" w:rsidR="00837CA3" w:rsidRPr="00837CA3" w:rsidRDefault="00837CA3" w:rsidP="00837CA3">
      <w:pPr>
        <w:widowControl/>
        <w:tabs>
          <w:tab w:val="num" w:pos="2268"/>
          <w:tab w:val="left" w:pos="6804"/>
        </w:tabs>
        <w:spacing w:line="276" w:lineRule="auto"/>
        <w:ind w:left="357" w:firstLine="69"/>
        <w:jc w:val="both"/>
        <w:rPr>
          <w:ins w:id="1" w:author="uzytkownik" w:date="2021-04-21T13:51:00Z"/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</w:pP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 xml:space="preserve">mikro       </w:t>
      </w:r>
      <w:ins w:id="2" w:author="uzytkownik" w:date="2021-04-21T13:51:00Z">
        <w:r w:rsidRPr="00837CA3">
          <w:rPr>
            <w:rFonts w:ascii="Times New Roman" w:eastAsia="Times New Roman" w:hAnsi="Times New Roman" w:cs="Times New Roman"/>
            <w:color w:val="000000"/>
            <w:sz w:val="24"/>
            <w:szCs w:val="24"/>
            <w:lang w:val="pl-PL"/>
          </w:rPr>
          <w:sym w:font="Symbol" w:char="F07F"/>
        </w:r>
        <w:r w:rsidRPr="00837CA3">
          <w:rPr>
            <w:rFonts w:ascii="Times New Roman" w:eastAsia="Times New Roman" w:hAnsi="Times New Roman" w:cs="Times New Roman"/>
            <w:color w:val="000000"/>
            <w:sz w:val="24"/>
            <w:szCs w:val="24"/>
            <w:lang w:val="pl-PL"/>
          </w:rPr>
          <w:t xml:space="preserve"> TAK</w:t>
        </w:r>
        <w:r w:rsidRPr="00837CA3">
          <w:rPr>
            <w:rFonts w:ascii="Times New Roman" w:eastAsia="Times New Roman" w:hAnsi="Times New Roman" w:cs="Times New Roman"/>
            <w:color w:val="000000"/>
            <w:sz w:val="24"/>
            <w:szCs w:val="24"/>
            <w:lang w:val="pl-PL"/>
          </w:rPr>
          <w:tab/>
        </w:r>
        <w:r w:rsidRPr="00837CA3">
          <w:rPr>
            <w:rFonts w:ascii="Times New Roman" w:eastAsia="Times New Roman" w:hAnsi="Times New Roman" w:cs="Times New Roman"/>
            <w:color w:val="000000"/>
            <w:sz w:val="24"/>
            <w:szCs w:val="24"/>
            <w:lang w:val="pl-PL"/>
          </w:rPr>
          <w:sym w:font="Symbol" w:char="F07F"/>
        </w:r>
        <w:r w:rsidRPr="00837CA3">
          <w:rPr>
            <w:rFonts w:ascii="Times New Roman" w:eastAsia="Times New Roman" w:hAnsi="Times New Roman" w:cs="Times New Roman"/>
            <w:color w:val="000000"/>
            <w:sz w:val="24"/>
            <w:szCs w:val="24"/>
            <w:lang w:val="pl-PL"/>
          </w:rPr>
          <w:t xml:space="preserve"> NIE</w:t>
        </w:r>
      </w:ins>
    </w:p>
    <w:p w14:paraId="738502AF" w14:textId="77777777" w:rsidR="00837CA3" w:rsidRPr="00837CA3" w:rsidRDefault="00837CA3" w:rsidP="00837CA3">
      <w:pPr>
        <w:widowControl/>
        <w:tabs>
          <w:tab w:val="left" w:pos="6804"/>
          <w:tab w:val="left" w:pos="8789"/>
        </w:tabs>
        <w:spacing w:line="276" w:lineRule="auto"/>
        <w:ind w:firstLine="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</w:pP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 xml:space="preserve">      małych    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 xml:space="preserve"> TAK  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 xml:space="preserve"> NIE</w:t>
      </w:r>
    </w:p>
    <w:p w14:paraId="50C4F5F3" w14:textId="77777777" w:rsidR="00837CA3" w:rsidRPr="00837CA3" w:rsidRDefault="00837CA3" w:rsidP="00837CA3">
      <w:pPr>
        <w:widowControl/>
        <w:tabs>
          <w:tab w:val="num" w:pos="2268"/>
          <w:tab w:val="left" w:pos="6804"/>
        </w:tabs>
        <w:spacing w:line="276" w:lineRule="auto"/>
        <w:ind w:left="357" w:firstLine="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</w:pP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 xml:space="preserve">średnich  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 xml:space="preserve"> TAK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ab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 xml:space="preserve"> NIE</w:t>
      </w:r>
    </w:p>
    <w:p w14:paraId="2F1C4737" w14:textId="77777777" w:rsidR="00837CA3" w:rsidRPr="00837CA3" w:rsidRDefault="00837CA3" w:rsidP="00837CA3">
      <w:pPr>
        <w:widowControl/>
        <w:tabs>
          <w:tab w:val="num" w:pos="426"/>
          <w:tab w:val="left" w:pos="6804"/>
          <w:tab w:val="left" w:pos="8789"/>
        </w:tabs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</w:pP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 xml:space="preserve">przedsiębiorstw w rozumieniu Załącznika nr 1 do Rozporządzenia Komisji (UE)                         Nr 651/2014 z dnia 17 czerwca 2014 r. uznającego niektóre rodzaje pomocy za zgodne                 z rynkiem wewnętrznym w zastosowaniu art. 107 i 108 Traktatu </w:t>
      </w:r>
    </w:p>
    <w:p w14:paraId="72129A89" w14:textId="4EBF72EE" w:rsidR="00837CA3" w:rsidRPr="00DB1931" w:rsidRDefault="00837CA3" w:rsidP="006C3620">
      <w:pPr>
        <w:widowControl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086A0F7" w14:textId="69238C5D" w:rsidR="0026707F" w:rsidRPr="00DB1931" w:rsidRDefault="00837CA3" w:rsidP="006C3620">
      <w:pPr>
        <w:widowControl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8</w:t>
      </w:r>
      <w:r w:rsidR="005A74F1"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="0026707F"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Osobą do </w:t>
      </w:r>
      <w:r w:rsidR="0026707F" w:rsidRPr="00DB1931">
        <w:rPr>
          <w:rFonts w:ascii="Times New Roman" w:hAnsi="Times New Roman" w:cs="Times New Roman"/>
          <w:spacing w:val="-3"/>
          <w:sz w:val="24"/>
          <w:szCs w:val="24"/>
          <w:lang w:val="pl-PL"/>
        </w:rPr>
        <w:t xml:space="preserve">kontaktu ze strony Wykonawcy </w:t>
      </w:r>
      <w:r w:rsidR="0026707F"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jest …………………………….. email: ………………………………, </w:t>
      </w:r>
      <w:proofErr w:type="spellStart"/>
      <w:r w:rsidR="0026707F" w:rsidRPr="00DB1931">
        <w:rPr>
          <w:rFonts w:ascii="Times New Roman" w:hAnsi="Times New Roman" w:cs="Times New Roman"/>
          <w:sz w:val="24"/>
          <w:szCs w:val="24"/>
          <w:lang w:val="pl-PL"/>
        </w:rPr>
        <w:t>tel</w:t>
      </w:r>
      <w:proofErr w:type="spellEnd"/>
      <w:r w:rsidR="0026707F" w:rsidRPr="00DB1931">
        <w:rPr>
          <w:rFonts w:ascii="Times New Roman" w:hAnsi="Times New Roman" w:cs="Times New Roman"/>
          <w:sz w:val="24"/>
          <w:szCs w:val="24"/>
          <w:lang w:val="pl-PL"/>
        </w:rPr>
        <w:t>: …………………………………………..</w:t>
      </w:r>
    </w:p>
    <w:p w14:paraId="52BC1078" w14:textId="32923C65" w:rsidR="0026707F" w:rsidRPr="00DB1931" w:rsidRDefault="00837CA3" w:rsidP="006C3620">
      <w:pPr>
        <w:widowControl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9</w:t>
      </w:r>
      <w:r w:rsidR="005A74F1" w:rsidRPr="00DB1931">
        <w:rPr>
          <w:rFonts w:ascii="Times New Roman" w:hAnsi="Times New Roman" w:cs="Times New Roman"/>
          <w:sz w:val="24"/>
          <w:szCs w:val="24"/>
          <w:lang w:val="pl-PL"/>
        </w:rPr>
        <w:t>. Ofertę</w:t>
      </w:r>
      <w:r w:rsidR="00DC70D0"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niniejszą składamy na ………. kolejno ponumerowanych stronach</w:t>
      </w:r>
      <w:r w:rsidR="005A74F1" w:rsidRPr="00DB1931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74421C8A" w14:textId="07E57CB5" w:rsidR="00DC70D0" w:rsidRPr="00DB1931" w:rsidRDefault="00837CA3" w:rsidP="006C3620">
      <w:pPr>
        <w:widowControl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10</w:t>
      </w:r>
      <w:r w:rsidR="005A74F1"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. Załącznikami </w:t>
      </w:r>
      <w:r w:rsidR="00DC70D0" w:rsidRPr="00DB1931">
        <w:rPr>
          <w:rFonts w:ascii="Times New Roman" w:hAnsi="Times New Roman" w:cs="Times New Roman"/>
          <w:sz w:val="24"/>
          <w:szCs w:val="24"/>
          <w:lang w:val="pl-PL"/>
        </w:rPr>
        <w:t>do niniejszej oferty, stanowiącymi jej integralną część są:</w:t>
      </w:r>
    </w:p>
    <w:p w14:paraId="617B30E3" w14:textId="77777777" w:rsidR="0026707F" w:rsidRPr="005A74F1" w:rsidRDefault="00DC70D0" w:rsidP="006C3620">
      <w:pPr>
        <w:pStyle w:val="Akapitzlist"/>
        <w:widowControl/>
        <w:numPr>
          <w:ilvl w:val="0"/>
          <w:numId w:val="5"/>
        </w:numPr>
        <w:spacing w:line="276" w:lineRule="auto"/>
        <w:rPr>
          <w:rStyle w:val="w2"/>
          <w:rFonts w:ascii="Times New Roman" w:hAnsi="Times New Roman" w:cs="Times New Roman"/>
          <w:sz w:val="24"/>
          <w:szCs w:val="24"/>
        </w:rPr>
      </w:pPr>
      <w:r w:rsidRPr="005A74F1">
        <w:rPr>
          <w:rStyle w:val="w2"/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14:paraId="70424C79" w14:textId="0B08DD6F" w:rsidR="00DC70D0" w:rsidRPr="005A74F1" w:rsidRDefault="00DC70D0" w:rsidP="006C3620">
      <w:pPr>
        <w:pStyle w:val="Akapitzlist"/>
        <w:widowControl/>
        <w:numPr>
          <w:ilvl w:val="0"/>
          <w:numId w:val="5"/>
        </w:numPr>
        <w:spacing w:line="276" w:lineRule="auto"/>
        <w:rPr>
          <w:rStyle w:val="w2"/>
          <w:rFonts w:ascii="Times New Roman" w:hAnsi="Times New Roman" w:cs="Times New Roman"/>
          <w:sz w:val="24"/>
          <w:szCs w:val="24"/>
        </w:rPr>
      </w:pPr>
      <w:r w:rsidRPr="005A74F1">
        <w:rPr>
          <w:rStyle w:val="w2"/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14:paraId="6E23AC36" w14:textId="6C3B1A03" w:rsidR="0026707F" w:rsidRPr="005A74F1" w:rsidRDefault="0026707F" w:rsidP="006C3620">
      <w:pPr>
        <w:pStyle w:val="Akapitzlist"/>
        <w:widowControl/>
        <w:numPr>
          <w:ilvl w:val="0"/>
          <w:numId w:val="5"/>
        </w:numPr>
        <w:spacing w:line="276" w:lineRule="auto"/>
        <w:rPr>
          <w:rStyle w:val="w2"/>
          <w:rFonts w:ascii="Times New Roman" w:hAnsi="Times New Roman" w:cs="Times New Roman"/>
          <w:sz w:val="24"/>
          <w:szCs w:val="24"/>
        </w:rPr>
      </w:pPr>
      <w:r w:rsidRPr="005A74F1">
        <w:rPr>
          <w:rStyle w:val="w2"/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14:paraId="46CD131B" w14:textId="445BE72E" w:rsidR="007C7F98" w:rsidRDefault="007C7F98" w:rsidP="006C3620">
      <w:pPr>
        <w:pStyle w:val="Tekstpodstawowy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4C09BB1" w14:textId="3C218FD2" w:rsidR="00EC6DF9" w:rsidRDefault="00EC6DF9" w:rsidP="006C3620">
      <w:pPr>
        <w:pStyle w:val="Tekstpodstawowy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E973FCE" w14:textId="77777777" w:rsidR="00EC6DF9" w:rsidRPr="005A74F1" w:rsidRDefault="00EC6DF9" w:rsidP="006C3620">
      <w:pPr>
        <w:pStyle w:val="Tekstpodstawowy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462BDA9" w14:textId="15E59DFB" w:rsidR="007C7F98" w:rsidRPr="00DB1931" w:rsidRDefault="00F727D8" w:rsidP="006C3620">
      <w:pPr>
        <w:pStyle w:val="Tekstpodstawowy"/>
        <w:spacing w:line="276" w:lineRule="auto"/>
        <w:ind w:left="0" w:right="241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1931">
        <w:rPr>
          <w:rFonts w:ascii="Times New Roman" w:hAnsi="Times New Roman" w:cs="Times New Roman"/>
          <w:sz w:val="24"/>
          <w:szCs w:val="24"/>
          <w:lang w:val="pl-PL"/>
        </w:rPr>
        <w:t>Prawdziwość powyższych danych potwierdzam(y) własnoręcznym podpisem świadom(-i) odpow</w:t>
      </w:r>
      <w:r w:rsidR="00804928">
        <w:rPr>
          <w:rFonts w:ascii="Times New Roman" w:hAnsi="Times New Roman" w:cs="Times New Roman"/>
          <w:sz w:val="24"/>
          <w:szCs w:val="24"/>
          <w:lang w:val="pl-PL"/>
        </w:rPr>
        <w:t>iedzialności karnej z art.233kk.</w:t>
      </w:r>
    </w:p>
    <w:p w14:paraId="1B12E7D8" w14:textId="3B77BDD8" w:rsidR="007C7F98" w:rsidRDefault="007C7F98">
      <w:pPr>
        <w:pStyle w:val="Tekstpodstawowy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7BBAD29E" w14:textId="492EFEB8" w:rsidR="00EC6DF9" w:rsidRDefault="00EC6DF9">
      <w:pPr>
        <w:pStyle w:val="Tekstpodstawowy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2AEEB47C" w14:textId="228EB225" w:rsidR="00EC6DF9" w:rsidRDefault="00EC6DF9">
      <w:pPr>
        <w:pStyle w:val="Tekstpodstawowy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5754F8A7" w14:textId="71D3F5E2" w:rsidR="00EC6DF9" w:rsidRDefault="00EC6DF9">
      <w:pPr>
        <w:pStyle w:val="Tekstpodstawowy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6B8CC96C" w14:textId="77777777" w:rsidR="00EC6DF9" w:rsidRPr="00DB1931" w:rsidRDefault="00EC6DF9">
      <w:pPr>
        <w:pStyle w:val="Tekstpodstawowy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3D30424A" w14:textId="777B0302" w:rsidR="007C7F98" w:rsidRPr="00DB1931" w:rsidRDefault="00F727D8" w:rsidP="00CF70FE">
      <w:pPr>
        <w:tabs>
          <w:tab w:val="left" w:pos="4464"/>
        </w:tabs>
        <w:spacing w:before="133"/>
        <w:ind w:right="241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DB1931">
        <w:rPr>
          <w:rFonts w:ascii="Times New Roman" w:hAnsi="Times New Roman" w:cs="Times New Roman"/>
          <w:i/>
          <w:w w:val="95"/>
          <w:sz w:val="24"/>
          <w:szCs w:val="24"/>
          <w:lang w:val="pl-PL"/>
        </w:rPr>
        <w:t>....................................................................................</w:t>
      </w:r>
      <w:r w:rsidRPr="00DB1931">
        <w:rPr>
          <w:rFonts w:ascii="Times New Roman" w:hAnsi="Times New Roman" w:cs="Times New Roman"/>
          <w:i/>
          <w:w w:val="95"/>
          <w:sz w:val="24"/>
          <w:szCs w:val="24"/>
          <w:lang w:val="pl-PL"/>
        </w:rPr>
        <w:tab/>
      </w:r>
      <w:r w:rsidR="0026707F" w:rsidRPr="00DB1931">
        <w:rPr>
          <w:rFonts w:ascii="Times New Roman" w:hAnsi="Times New Roman" w:cs="Times New Roman"/>
          <w:i/>
          <w:w w:val="95"/>
          <w:sz w:val="24"/>
          <w:szCs w:val="24"/>
          <w:lang w:val="pl-PL"/>
        </w:rPr>
        <w:tab/>
      </w:r>
      <w:r w:rsidR="00CF70FE" w:rsidRPr="00DB1931">
        <w:rPr>
          <w:rFonts w:ascii="Times New Roman" w:hAnsi="Times New Roman" w:cs="Times New Roman"/>
          <w:i/>
          <w:w w:val="95"/>
          <w:sz w:val="24"/>
          <w:szCs w:val="24"/>
          <w:lang w:val="pl-PL"/>
        </w:rPr>
        <w:t xml:space="preserve">   </w:t>
      </w:r>
      <w:r w:rsidRPr="00DB1931">
        <w:rPr>
          <w:rFonts w:ascii="Times New Roman" w:hAnsi="Times New Roman" w:cs="Times New Roman"/>
          <w:i/>
          <w:sz w:val="24"/>
          <w:szCs w:val="24"/>
          <w:lang w:val="pl-PL"/>
        </w:rPr>
        <w:t>........................................</w:t>
      </w:r>
    </w:p>
    <w:p w14:paraId="74354421" w14:textId="77777777" w:rsidR="00CF70FE" w:rsidRPr="00DB1931" w:rsidRDefault="00F727D8" w:rsidP="00CF70FE">
      <w:pPr>
        <w:pStyle w:val="Tekstpodstawowy"/>
        <w:ind w:left="0" w:firstLine="0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DB1931">
        <w:rPr>
          <w:rFonts w:ascii="Times New Roman" w:hAnsi="Times New Roman" w:cs="Times New Roman"/>
          <w:i/>
          <w:sz w:val="24"/>
          <w:szCs w:val="24"/>
          <w:lang w:val="pl-PL"/>
        </w:rPr>
        <w:t>(podpis(y)</w:t>
      </w:r>
      <w:r w:rsidRPr="00DB1931">
        <w:rPr>
          <w:rFonts w:ascii="Times New Roman" w:hAnsi="Times New Roman" w:cs="Times New Roman"/>
          <w:i/>
          <w:spacing w:val="-3"/>
          <w:sz w:val="24"/>
          <w:szCs w:val="24"/>
          <w:lang w:val="pl-PL"/>
        </w:rPr>
        <w:t xml:space="preserve"> </w:t>
      </w:r>
      <w:r w:rsidRPr="00DB1931">
        <w:rPr>
          <w:rFonts w:ascii="Times New Roman" w:hAnsi="Times New Roman" w:cs="Times New Roman"/>
          <w:i/>
          <w:sz w:val="24"/>
          <w:szCs w:val="24"/>
          <w:lang w:val="pl-PL"/>
        </w:rPr>
        <w:t>osób</w:t>
      </w:r>
      <w:r w:rsidRPr="00DB1931">
        <w:rPr>
          <w:rFonts w:ascii="Times New Roman" w:hAnsi="Times New Roman" w:cs="Times New Roman"/>
          <w:i/>
          <w:spacing w:val="-4"/>
          <w:sz w:val="24"/>
          <w:szCs w:val="24"/>
          <w:lang w:val="pl-PL"/>
        </w:rPr>
        <w:t xml:space="preserve"> </w:t>
      </w:r>
      <w:r w:rsidRPr="00DB1931">
        <w:rPr>
          <w:rFonts w:ascii="Times New Roman" w:hAnsi="Times New Roman" w:cs="Times New Roman"/>
          <w:i/>
          <w:sz w:val="24"/>
          <w:szCs w:val="24"/>
          <w:lang w:val="pl-PL"/>
        </w:rPr>
        <w:t>uprawnionych</w:t>
      </w:r>
      <w:r w:rsidR="00CF70FE" w:rsidRPr="00DB1931">
        <w:rPr>
          <w:rFonts w:ascii="Times New Roman" w:hAnsi="Times New Roman" w:cs="Times New Roman"/>
          <w:i/>
          <w:sz w:val="24"/>
          <w:szCs w:val="24"/>
          <w:lang w:val="pl-PL"/>
        </w:rPr>
        <w:t xml:space="preserve"> </w:t>
      </w:r>
    </w:p>
    <w:p w14:paraId="373148FD" w14:textId="15703EB9" w:rsidR="00CF70FE" w:rsidRPr="00DB1931" w:rsidRDefault="00CF70FE" w:rsidP="00CF70FE">
      <w:pPr>
        <w:pStyle w:val="Tekstpodstawowy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DB1931">
        <w:rPr>
          <w:rFonts w:ascii="Times New Roman" w:hAnsi="Times New Roman" w:cs="Times New Roman"/>
          <w:i/>
          <w:sz w:val="24"/>
          <w:szCs w:val="24"/>
          <w:lang w:val="pl-PL"/>
        </w:rPr>
        <w:t>do reprezentacji Wykonawcy lub pełnomocnika)                         (</w:t>
      </w:r>
      <w:proofErr w:type="spellStart"/>
      <w:r w:rsidRPr="00DB1931">
        <w:rPr>
          <w:rFonts w:ascii="Times New Roman" w:hAnsi="Times New Roman" w:cs="Times New Roman"/>
          <w:i/>
          <w:sz w:val="24"/>
          <w:szCs w:val="24"/>
          <w:lang w:val="pl-PL"/>
        </w:rPr>
        <w:t>Miejscowosć</w:t>
      </w:r>
      <w:proofErr w:type="spellEnd"/>
      <w:r w:rsidRPr="00DB1931">
        <w:rPr>
          <w:rFonts w:ascii="Times New Roman" w:hAnsi="Times New Roman" w:cs="Times New Roman"/>
          <w:i/>
          <w:sz w:val="24"/>
          <w:szCs w:val="24"/>
          <w:lang w:val="pl-PL"/>
        </w:rPr>
        <w:t xml:space="preserve"> i data)</w:t>
      </w:r>
    </w:p>
    <w:p w14:paraId="6237BC1C" w14:textId="25C41EEA" w:rsidR="0026707F" w:rsidRPr="00DB1931" w:rsidRDefault="00F727D8" w:rsidP="00CF70FE">
      <w:pPr>
        <w:tabs>
          <w:tab w:val="left" w:pos="4495"/>
        </w:tabs>
        <w:spacing w:before="119"/>
        <w:ind w:left="212" w:right="241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DB1931">
        <w:rPr>
          <w:rFonts w:ascii="Times New Roman" w:hAnsi="Times New Roman" w:cs="Times New Roman"/>
          <w:i/>
          <w:sz w:val="24"/>
          <w:szCs w:val="24"/>
          <w:lang w:val="pl-PL"/>
        </w:rPr>
        <w:tab/>
      </w:r>
      <w:r w:rsidR="0026707F" w:rsidRPr="00DB1931">
        <w:rPr>
          <w:rFonts w:ascii="Times New Roman" w:hAnsi="Times New Roman" w:cs="Times New Roman"/>
          <w:i/>
          <w:sz w:val="24"/>
          <w:szCs w:val="24"/>
          <w:lang w:val="pl-PL"/>
        </w:rPr>
        <w:tab/>
      </w:r>
      <w:r w:rsidR="0026707F" w:rsidRPr="00DB1931">
        <w:rPr>
          <w:rFonts w:ascii="Times New Roman" w:hAnsi="Times New Roman" w:cs="Times New Roman"/>
          <w:i/>
          <w:sz w:val="24"/>
          <w:szCs w:val="24"/>
          <w:lang w:val="pl-PL"/>
        </w:rPr>
        <w:tab/>
      </w:r>
      <w:r w:rsidR="00B92B23" w:rsidRPr="00DB1931">
        <w:rPr>
          <w:rFonts w:ascii="Times New Roman" w:hAnsi="Times New Roman" w:cs="Times New Roman"/>
          <w:i/>
          <w:sz w:val="24"/>
          <w:szCs w:val="24"/>
          <w:lang w:val="pl-PL"/>
        </w:rPr>
        <w:t xml:space="preserve">              </w:t>
      </w:r>
      <w:bookmarkStart w:id="3" w:name="Załącznik_nr_2_do_ZO_-_oświadczenie_o_br"/>
      <w:bookmarkEnd w:id="3"/>
    </w:p>
    <w:sectPr w:rsidR="0026707F" w:rsidRPr="00DB1931" w:rsidSect="00EC6DF9">
      <w:footerReference w:type="default" r:id="rId8"/>
      <w:pgSz w:w="11906" w:h="16838"/>
      <w:pgMar w:top="1191" w:right="1418" w:bottom="1191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2D445" w14:textId="77777777" w:rsidR="002F0571" w:rsidRDefault="002F0571">
      <w:r>
        <w:separator/>
      </w:r>
    </w:p>
  </w:endnote>
  <w:endnote w:type="continuationSeparator" w:id="0">
    <w:p w14:paraId="093EE3C9" w14:textId="77777777" w:rsidR="002F0571" w:rsidRDefault="002F0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E1B417" w14:textId="2BE0447E" w:rsidR="00FD7B41" w:rsidRPr="00FD7B41" w:rsidRDefault="000F0DEE">
    <w:pPr>
      <w:pStyle w:val="Stopka"/>
      <w:jc w:val="right"/>
      <w:rPr>
        <w:rFonts w:ascii="Calibri Light" w:eastAsia="Times New Roman" w:hAnsi="Calibri Light"/>
        <w:sz w:val="20"/>
        <w:szCs w:val="20"/>
      </w:rPr>
    </w:pPr>
    <w:r w:rsidRPr="00FD7B41">
      <w:rPr>
        <w:rFonts w:ascii="Calibri Light" w:eastAsia="Times New Roman" w:hAnsi="Calibri Light"/>
        <w:sz w:val="20"/>
        <w:szCs w:val="20"/>
      </w:rPr>
      <w:t xml:space="preserve">str. </w:t>
    </w:r>
    <w:r w:rsidRPr="00FD7B41">
      <w:rPr>
        <w:rFonts w:eastAsia="Times New Roman"/>
        <w:sz w:val="20"/>
        <w:szCs w:val="20"/>
      </w:rPr>
      <w:fldChar w:fldCharType="begin"/>
    </w:r>
    <w:r w:rsidRPr="00FD7B41">
      <w:rPr>
        <w:sz w:val="20"/>
        <w:szCs w:val="20"/>
      </w:rPr>
      <w:instrText>PAGE    \* MERGEFORMAT</w:instrText>
    </w:r>
    <w:r w:rsidRPr="00FD7B41">
      <w:rPr>
        <w:rFonts w:eastAsia="Times New Roman"/>
        <w:sz w:val="20"/>
        <w:szCs w:val="20"/>
      </w:rPr>
      <w:fldChar w:fldCharType="separate"/>
    </w:r>
    <w:r w:rsidR="00CE3D4D" w:rsidRPr="00CE3D4D">
      <w:rPr>
        <w:rFonts w:ascii="Calibri Light" w:eastAsia="Times New Roman" w:hAnsi="Calibri Light"/>
        <w:noProof/>
        <w:sz w:val="20"/>
        <w:szCs w:val="20"/>
      </w:rPr>
      <w:t>3</w:t>
    </w:r>
    <w:r w:rsidRPr="00FD7B41">
      <w:rPr>
        <w:rFonts w:ascii="Calibri Light" w:eastAsia="Times New Roman" w:hAnsi="Calibri Light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CB2830" w14:textId="77777777" w:rsidR="002F0571" w:rsidRDefault="002F0571">
      <w:r>
        <w:separator/>
      </w:r>
    </w:p>
  </w:footnote>
  <w:footnote w:type="continuationSeparator" w:id="0">
    <w:p w14:paraId="784174F2" w14:textId="77777777" w:rsidR="002F0571" w:rsidRDefault="002F0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7337D"/>
    <w:multiLevelType w:val="hybridMultilevel"/>
    <w:tmpl w:val="F72E3CC6"/>
    <w:lvl w:ilvl="0" w:tplc="04150017">
      <w:start w:val="1"/>
      <w:numFmt w:val="lowerLetter"/>
      <w:lvlText w:val="%1)"/>
      <w:lvlJc w:val="left"/>
      <w:pPr>
        <w:ind w:left="1910" w:hanging="360"/>
      </w:pPr>
    </w:lvl>
    <w:lvl w:ilvl="1" w:tplc="04150019" w:tentative="1">
      <w:start w:val="1"/>
      <w:numFmt w:val="lowerLetter"/>
      <w:lvlText w:val="%2."/>
      <w:lvlJc w:val="left"/>
      <w:pPr>
        <w:ind w:left="2630" w:hanging="360"/>
      </w:pPr>
    </w:lvl>
    <w:lvl w:ilvl="2" w:tplc="0415001B" w:tentative="1">
      <w:start w:val="1"/>
      <w:numFmt w:val="lowerRoman"/>
      <w:lvlText w:val="%3."/>
      <w:lvlJc w:val="right"/>
      <w:pPr>
        <w:ind w:left="3350" w:hanging="180"/>
      </w:pPr>
    </w:lvl>
    <w:lvl w:ilvl="3" w:tplc="0415000F" w:tentative="1">
      <w:start w:val="1"/>
      <w:numFmt w:val="decimal"/>
      <w:lvlText w:val="%4."/>
      <w:lvlJc w:val="left"/>
      <w:pPr>
        <w:ind w:left="4070" w:hanging="360"/>
      </w:pPr>
    </w:lvl>
    <w:lvl w:ilvl="4" w:tplc="04150019" w:tentative="1">
      <w:start w:val="1"/>
      <w:numFmt w:val="lowerLetter"/>
      <w:lvlText w:val="%5."/>
      <w:lvlJc w:val="left"/>
      <w:pPr>
        <w:ind w:left="4790" w:hanging="360"/>
      </w:pPr>
    </w:lvl>
    <w:lvl w:ilvl="5" w:tplc="0415001B" w:tentative="1">
      <w:start w:val="1"/>
      <w:numFmt w:val="lowerRoman"/>
      <w:lvlText w:val="%6."/>
      <w:lvlJc w:val="right"/>
      <w:pPr>
        <w:ind w:left="5510" w:hanging="180"/>
      </w:pPr>
    </w:lvl>
    <w:lvl w:ilvl="6" w:tplc="0415000F" w:tentative="1">
      <w:start w:val="1"/>
      <w:numFmt w:val="decimal"/>
      <w:lvlText w:val="%7."/>
      <w:lvlJc w:val="left"/>
      <w:pPr>
        <w:ind w:left="6230" w:hanging="360"/>
      </w:pPr>
    </w:lvl>
    <w:lvl w:ilvl="7" w:tplc="04150019" w:tentative="1">
      <w:start w:val="1"/>
      <w:numFmt w:val="lowerLetter"/>
      <w:lvlText w:val="%8."/>
      <w:lvlJc w:val="left"/>
      <w:pPr>
        <w:ind w:left="6950" w:hanging="360"/>
      </w:pPr>
    </w:lvl>
    <w:lvl w:ilvl="8" w:tplc="0415001B" w:tentative="1">
      <w:start w:val="1"/>
      <w:numFmt w:val="lowerRoman"/>
      <w:lvlText w:val="%9."/>
      <w:lvlJc w:val="right"/>
      <w:pPr>
        <w:ind w:left="7670" w:hanging="180"/>
      </w:pPr>
    </w:lvl>
  </w:abstractNum>
  <w:abstractNum w:abstractNumId="1" w15:restartNumberingAfterBreak="0">
    <w:nsid w:val="0FF55122"/>
    <w:multiLevelType w:val="hybridMultilevel"/>
    <w:tmpl w:val="3D6A7FD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F722E"/>
    <w:multiLevelType w:val="hybridMultilevel"/>
    <w:tmpl w:val="2FBE0088"/>
    <w:lvl w:ilvl="0" w:tplc="64F6C77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F0131"/>
    <w:multiLevelType w:val="hybridMultilevel"/>
    <w:tmpl w:val="E47E5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E56C8"/>
    <w:multiLevelType w:val="hybridMultilevel"/>
    <w:tmpl w:val="AA063B52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ascii="Arial" w:eastAsia="Calibri" w:hAnsi="Arial" w:cs="Arial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752691"/>
    <w:multiLevelType w:val="hybridMultilevel"/>
    <w:tmpl w:val="6A386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66718"/>
    <w:multiLevelType w:val="hybridMultilevel"/>
    <w:tmpl w:val="964ED6A2"/>
    <w:lvl w:ilvl="0" w:tplc="CBF2879A">
      <w:start w:val="1"/>
      <w:numFmt w:val="decimal"/>
      <w:lvlText w:val="%1)"/>
      <w:lvlJc w:val="left"/>
      <w:pPr>
        <w:ind w:left="647" w:hanging="363"/>
      </w:pPr>
      <w:rPr>
        <w:rFonts w:ascii="Arial" w:eastAsia="Calibri" w:hAnsi="Arial" w:cs="Arial" w:hint="default"/>
        <w:spacing w:val="-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3842018E"/>
    <w:multiLevelType w:val="hybridMultilevel"/>
    <w:tmpl w:val="97A05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A472D"/>
    <w:multiLevelType w:val="multilevel"/>
    <w:tmpl w:val="E46CAEDA"/>
    <w:lvl w:ilvl="0">
      <w:start w:val="1"/>
      <w:numFmt w:val="upperRoman"/>
      <w:lvlText w:val="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844036"/>
    <w:multiLevelType w:val="hybridMultilevel"/>
    <w:tmpl w:val="DBEA37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AAA590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ascii="Arial" w:eastAsia="Calibri" w:hAnsi="Arial" w:cs="Arial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DD6D5B"/>
    <w:multiLevelType w:val="hybridMultilevel"/>
    <w:tmpl w:val="1BEEF764"/>
    <w:lvl w:ilvl="0" w:tplc="40A21B14">
      <w:start w:val="1"/>
      <w:numFmt w:val="decimal"/>
      <w:lvlText w:val="%1."/>
      <w:lvlJc w:val="left"/>
      <w:pPr>
        <w:ind w:left="475" w:hanging="358"/>
      </w:pPr>
      <w:rPr>
        <w:rFonts w:ascii="Arial" w:eastAsia="Calibri" w:hAnsi="Arial" w:cs="Arial" w:hint="default"/>
        <w:w w:val="10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789" w:hanging="363"/>
      </w:pPr>
      <w:rPr>
        <w:rFonts w:hint="default"/>
        <w:spacing w:val="-1"/>
        <w:w w:val="99"/>
        <w:sz w:val="20"/>
        <w:szCs w:val="20"/>
      </w:rPr>
    </w:lvl>
    <w:lvl w:ilvl="2" w:tplc="76169968">
      <w:numFmt w:val="bullet"/>
      <w:lvlText w:val="•"/>
      <w:lvlJc w:val="left"/>
      <w:pPr>
        <w:ind w:left="1856" w:hanging="363"/>
      </w:pPr>
      <w:rPr>
        <w:rFonts w:hint="default"/>
      </w:rPr>
    </w:lvl>
    <w:lvl w:ilvl="3" w:tplc="97809E26">
      <w:numFmt w:val="bullet"/>
      <w:lvlText w:val="•"/>
      <w:lvlJc w:val="left"/>
      <w:pPr>
        <w:ind w:left="2872" w:hanging="363"/>
      </w:pPr>
      <w:rPr>
        <w:rFonts w:hint="default"/>
      </w:rPr>
    </w:lvl>
    <w:lvl w:ilvl="4" w:tplc="BB6CD336">
      <w:numFmt w:val="bullet"/>
      <w:lvlText w:val="•"/>
      <w:lvlJc w:val="left"/>
      <w:pPr>
        <w:ind w:left="3888" w:hanging="363"/>
      </w:pPr>
      <w:rPr>
        <w:rFonts w:hint="default"/>
      </w:rPr>
    </w:lvl>
    <w:lvl w:ilvl="5" w:tplc="38547EFC">
      <w:numFmt w:val="bullet"/>
      <w:lvlText w:val="•"/>
      <w:lvlJc w:val="left"/>
      <w:pPr>
        <w:ind w:left="4905" w:hanging="363"/>
      </w:pPr>
      <w:rPr>
        <w:rFonts w:hint="default"/>
      </w:rPr>
    </w:lvl>
    <w:lvl w:ilvl="6" w:tplc="F4B0C690">
      <w:numFmt w:val="bullet"/>
      <w:lvlText w:val="•"/>
      <w:lvlJc w:val="left"/>
      <w:pPr>
        <w:ind w:left="5921" w:hanging="363"/>
      </w:pPr>
      <w:rPr>
        <w:rFonts w:hint="default"/>
      </w:rPr>
    </w:lvl>
    <w:lvl w:ilvl="7" w:tplc="1BB8C9EA">
      <w:numFmt w:val="bullet"/>
      <w:lvlText w:val="•"/>
      <w:lvlJc w:val="left"/>
      <w:pPr>
        <w:ind w:left="6937" w:hanging="363"/>
      </w:pPr>
      <w:rPr>
        <w:rFonts w:hint="default"/>
      </w:rPr>
    </w:lvl>
    <w:lvl w:ilvl="8" w:tplc="C7CA2594">
      <w:numFmt w:val="bullet"/>
      <w:lvlText w:val="•"/>
      <w:lvlJc w:val="left"/>
      <w:pPr>
        <w:ind w:left="7953" w:hanging="363"/>
      </w:pPr>
      <w:rPr>
        <w:rFonts w:hint="default"/>
      </w:rPr>
    </w:lvl>
  </w:abstractNum>
  <w:abstractNum w:abstractNumId="11" w15:restartNumberingAfterBreak="0">
    <w:nsid w:val="456E4E03"/>
    <w:multiLevelType w:val="hybridMultilevel"/>
    <w:tmpl w:val="1C16F8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217CFF"/>
    <w:multiLevelType w:val="hybridMultilevel"/>
    <w:tmpl w:val="4B80E41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2532E0"/>
    <w:multiLevelType w:val="hybridMultilevel"/>
    <w:tmpl w:val="D0C257D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11"/>
  </w:num>
  <w:num w:numId="5">
    <w:abstractNumId w:val="6"/>
  </w:num>
  <w:num w:numId="6">
    <w:abstractNumId w:val="10"/>
  </w:num>
  <w:num w:numId="7">
    <w:abstractNumId w:val="13"/>
  </w:num>
  <w:num w:numId="8">
    <w:abstractNumId w:val="0"/>
  </w:num>
  <w:num w:numId="9">
    <w:abstractNumId w:val="2"/>
  </w:num>
  <w:num w:numId="10">
    <w:abstractNumId w:val="5"/>
  </w:num>
  <w:num w:numId="11">
    <w:abstractNumId w:val="1"/>
  </w:num>
  <w:num w:numId="12">
    <w:abstractNumId w:val="9"/>
  </w:num>
  <w:num w:numId="13">
    <w:abstractNumId w:val="3"/>
  </w:num>
  <w:num w:numId="14">
    <w:abstractNumId w:val="4"/>
  </w:num>
  <w:num w:numId="15">
    <w:abstractNumId w:val="12"/>
  </w:num>
  <w:num w:numId="16">
    <w:abstractNumId w:val="14"/>
  </w:num>
  <w:numIdMacAtCleanup w:val="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F98"/>
    <w:rsid w:val="000023BF"/>
    <w:rsid w:val="00007E5B"/>
    <w:rsid w:val="00010698"/>
    <w:rsid w:val="000109E4"/>
    <w:rsid w:val="00022C5C"/>
    <w:rsid w:val="000245D4"/>
    <w:rsid w:val="00032B0A"/>
    <w:rsid w:val="00032BF5"/>
    <w:rsid w:val="0003467A"/>
    <w:rsid w:val="000359F5"/>
    <w:rsid w:val="00042B83"/>
    <w:rsid w:val="0004579D"/>
    <w:rsid w:val="0004724B"/>
    <w:rsid w:val="0005211C"/>
    <w:rsid w:val="000561BA"/>
    <w:rsid w:val="00063E20"/>
    <w:rsid w:val="0007368E"/>
    <w:rsid w:val="00077583"/>
    <w:rsid w:val="00083211"/>
    <w:rsid w:val="00087E3F"/>
    <w:rsid w:val="0009429F"/>
    <w:rsid w:val="0009475B"/>
    <w:rsid w:val="00096D59"/>
    <w:rsid w:val="000B1DC6"/>
    <w:rsid w:val="000B306B"/>
    <w:rsid w:val="000C274E"/>
    <w:rsid w:val="000C709A"/>
    <w:rsid w:val="000D195F"/>
    <w:rsid w:val="000D1E06"/>
    <w:rsid w:val="000D5476"/>
    <w:rsid w:val="000E2506"/>
    <w:rsid w:val="000E35DA"/>
    <w:rsid w:val="000E5330"/>
    <w:rsid w:val="000F0DEE"/>
    <w:rsid w:val="000F7608"/>
    <w:rsid w:val="00100097"/>
    <w:rsid w:val="00100ADA"/>
    <w:rsid w:val="00102147"/>
    <w:rsid w:val="00111B17"/>
    <w:rsid w:val="00114514"/>
    <w:rsid w:val="00115F80"/>
    <w:rsid w:val="00117C30"/>
    <w:rsid w:val="0013215B"/>
    <w:rsid w:val="001478FF"/>
    <w:rsid w:val="001514DF"/>
    <w:rsid w:val="00160B52"/>
    <w:rsid w:val="001613A2"/>
    <w:rsid w:val="001618A7"/>
    <w:rsid w:val="00175330"/>
    <w:rsid w:val="001817B1"/>
    <w:rsid w:val="00190D82"/>
    <w:rsid w:val="00191A3F"/>
    <w:rsid w:val="001928ED"/>
    <w:rsid w:val="001933CD"/>
    <w:rsid w:val="0019472A"/>
    <w:rsid w:val="001A5120"/>
    <w:rsid w:val="001A597A"/>
    <w:rsid w:val="001A708D"/>
    <w:rsid w:val="001B1550"/>
    <w:rsid w:val="001B30D3"/>
    <w:rsid w:val="001B3289"/>
    <w:rsid w:val="001B42F2"/>
    <w:rsid w:val="001B4A74"/>
    <w:rsid w:val="001B6063"/>
    <w:rsid w:val="001B63BE"/>
    <w:rsid w:val="001C14CC"/>
    <w:rsid w:val="001D7AF7"/>
    <w:rsid w:val="001E56B8"/>
    <w:rsid w:val="001F0D40"/>
    <w:rsid w:val="001F0FDA"/>
    <w:rsid w:val="001F2CF1"/>
    <w:rsid w:val="001F6F12"/>
    <w:rsid w:val="00203B85"/>
    <w:rsid w:val="0021113E"/>
    <w:rsid w:val="00216FF9"/>
    <w:rsid w:val="00221A96"/>
    <w:rsid w:val="002256B9"/>
    <w:rsid w:val="002339E6"/>
    <w:rsid w:val="00242FF9"/>
    <w:rsid w:val="00245073"/>
    <w:rsid w:val="002539E4"/>
    <w:rsid w:val="00256545"/>
    <w:rsid w:val="002568AB"/>
    <w:rsid w:val="002575C8"/>
    <w:rsid w:val="00257658"/>
    <w:rsid w:val="002626ED"/>
    <w:rsid w:val="00263B42"/>
    <w:rsid w:val="00264BF4"/>
    <w:rsid w:val="002658D5"/>
    <w:rsid w:val="0026707F"/>
    <w:rsid w:val="00272AFF"/>
    <w:rsid w:val="00272B56"/>
    <w:rsid w:val="00273817"/>
    <w:rsid w:val="00273F9C"/>
    <w:rsid w:val="00275A64"/>
    <w:rsid w:val="0028458A"/>
    <w:rsid w:val="00284BF6"/>
    <w:rsid w:val="002857E1"/>
    <w:rsid w:val="00293CA4"/>
    <w:rsid w:val="002942F9"/>
    <w:rsid w:val="00297870"/>
    <w:rsid w:val="00297E9E"/>
    <w:rsid w:val="002A0DAC"/>
    <w:rsid w:val="002A1D45"/>
    <w:rsid w:val="002A4AB0"/>
    <w:rsid w:val="002A4B90"/>
    <w:rsid w:val="002A6C01"/>
    <w:rsid w:val="002A7BBA"/>
    <w:rsid w:val="002B3186"/>
    <w:rsid w:val="002B45C1"/>
    <w:rsid w:val="002B6E76"/>
    <w:rsid w:val="002C3D48"/>
    <w:rsid w:val="002C7823"/>
    <w:rsid w:val="002D5BAF"/>
    <w:rsid w:val="002D7FD1"/>
    <w:rsid w:val="002E65E4"/>
    <w:rsid w:val="002F04B6"/>
    <w:rsid w:val="002F0571"/>
    <w:rsid w:val="002F565E"/>
    <w:rsid w:val="002F647A"/>
    <w:rsid w:val="002F77F1"/>
    <w:rsid w:val="003011F8"/>
    <w:rsid w:val="0030207C"/>
    <w:rsid w:val="00302A26"/>
    <w:rsid w:val="00313253"/>
    <w:rsid w:val="003140A2"/>
    <w:rsid w:val="003144DF"/>
    <w:rsid w:val="0032080F"/>
    <w:rsid w:val="00336C37"/>
    <w:rsid w:val="003509DF"/>
    <w:rsid w:val="00356678"/>
    <w:rsid w:val="00363ED7"/>
    <w:rsid w:val="00364031"/>
    <w:rsid w:val="00364E64"/>
    <w:rsid w:val="00373004"/>
    <w:rsid w:val="003752AE"/>
    <w:rsid w:val="00381251"/>
    <w:rsid w:val="0038342D"/>
    <w:rsid w:val="003862A4"/>
    <w:rsid w:val="00387B0A"/>
    <w:rsid w:val="00393E8E"/>
    <w:rsid w:val="003A23AE"/>
    <w:rsid w:val="003A43BC"/>
    <w:rsid w:val="003A7D0D"/>
    <w:rsid w:val="003D24E7"/>
    <w:rsid w:val="003D3CB4"/>
    <w:rsid w:val="003E4BFD"/>
    <w:rsid w:val="003E583E"/>
    <w:rsid w:val="003F4CF6"/>
    <w:rsid w:val="003F5B28"/>
    <w:rsid w:val="003F7B15"/>
    <w:rsid w:val="00400B2B"/>
    <w:rsid w:val="004020BB"/>
    <w:rsid w:val="004151D2"/>
    <w:rsid w:val="00423319"/>
    <w:rsid w:val="0042394A"/>
    <w:rsid w:val="0042481E"/>
    <w:rsid w:val="004252EF"/>
    <w:rsid w:val="00426716"/>
    <w:rsid w:val="00426884"/>
    <w:rsid w:val="00432D28"/>
    <w:rsid w:val="0044540B"/>
    <w:rsid w:val="00450224"/>
    <w:rsid w:val="00453506"/>
    <w:rsid w:val="00453F90"/>
    <w:rsid w:val="00461F48"/>
    <w:rsid w:val="004652FB"/>
    <w:rsid w:val="00466A2D"/>
    <w:rsid w:val="00470D8E"/>
    <w:rsid w:val="00472241"/>
    <w:rsid w:val="004727A4"/>
    <w:rsid w:val="00476DB1"/>
    <w:rsid w:val="0047711B"/>
    <w:rsid w:val="00485C31"/>
    <w:rsid w:val="00491584"/>
    <w:rsid w:val="004917AA"/>
    <w:rsid w:val="004934C0"/>
    <w:rsid w:val="00493955"/>
    <w:rsid w:val="00493A96"/>
    <w:rsid w:val="004944EF"/>
    <w:rsid w:val="00495476"/>
    <w:rsid w:val="004955FF"/>
    <w:rsid w:val="004A1443"/>
    <w:rsid w:val="004A21A1"/>
    <w:rsid w:val="004A397C"/>
    <w:rsid w:val="004A4013"/>
    <w:rsid w:val="004A613D"/>
    <w:rsid w:val="004A742A"/>
    <w:rsid w:val="004B3053"/>
    <w:rsid w:val="004B57DF"/>
    <w:rsid w:val="004B6142"/>
    <w:rsid w:val="004C1ADF"/>
    <w:rsid w:val="004C4E02"/>
    <w:rsid w:val="004D1B70"/>
    <w:rsid w:val="004E4048"/>
    <w:rsid w:val="004E4638"/>
    <w:rsid w:val="004F387D"/>
    <w:rsid w:val="004F3A42"/>
    <w:rsid w:val="004F4B04"/>
    <w:rsid w:val="00505A4F"/>
    <w:rsid w:val="00507E1E"/>
    <w:rsid w:val="00510141"/>
    <w:rsid w:val="00513235"/>
    <w:rsid w:val="00514CC0"/>
    <w:rsid w:val="00524139"/>
    <w:rsid w:val="005257AF"/>
    <w:rsid w:val="00532D7E"/>
    <w:rsid w:val="00545D5A"/>
    <w:rsid w:val="00551D54"/>
    <w:rsid w:val="0055364F"/>
    <w:rsid w:val="005552F0"/>
    <w:rsid w:val="0055597C"/>
    <w:rsid w:val="00556F22"/>
    <w:rsid w:val="0056063F"/>
    <w:rsid w:val="00562FB7"/>
    <w:rsid w:val="00572E44"/>
    <w:rsid w:val="0057420A"/>
    <w:rsid w:val="0057613E"/>
    <w:rsid w:val="00586145"/>
    <w:rsid w:val="00590530"/>
    <w:rsid w:val="00594E1C"/>
    <w:rsid w:val="00595722"/>
    <w:rsid w:val="005A2706"/>
    <w:rsid w:val="005A3307"/>
    <w:rsid w:val="005A74F1"/>
    <w:rsid w:val="005B1E56"/>
    <w:rsid w:val="005B1FC8"/>
    <w:rsid w:val="005B2C26"/>
    <w:rsid w:val="005C5187"/>
    <w:rsid w:val="005D3810"/>
    <w:rsid w:val="005D76B6"/>
    <w:rsid w:val="005E2AE2"/>
    <w:rsid w:val="005F102E"/>
    <w:rsid w:val="005F1CA5"/>
    <w:rsid w:val="005F2431"/>
    <w:rsid w:val="005F6796"/>
    <w:rsid w:val="00603068"/>
    <w:rsid w:val="00614E33"/>
    <w:rsid w:val="0062372E"/>
    <w:rsid w:val="00625438"/>
    <w:rsid w:val="0063094D"/>
    <w:rsid w:val="00643921"/>
    <w:rsid w:val="00661CBF"/>
    <w:rsid w:val="00665083"/>
    <w:rsid w:val="00665B1E"/>
    <w:rsid w:val="0066785A"/>
    <w:rsid w:val="006678A8"/>
    <w:rsid w:val="00671DA6"/>
    <w:rsid w:val="00677699"/>
    <w:rsid w:val="00685CDF"/>
    <w:rsid w:val="00696E23"/>
    <w:rsid w:val="006A1051"/>
    <w:rsid w:val="006A265D"/>
    <w:rsid w:val="006A691D"/>
    <w:rsid w:val="006B054A"/>
    <w:rsid w:val="006B1773"/>
    <w:rsid w:val="006C0ED5"/>
    <w:rsid w:val="006C3620"/>
    <w:rsid w:val="006D1783"/>
    <w:rsid w:val="006D253F"/>
    <w:rsid w:val="006D2D6F"/>
    <w:rsid w:val="006D3062"/>
    <w:rsid w:val="006E7CC2"/>
    <w:rsid w:val="006F2081"/>
    <w:rsid w:val="006F4EAB"/>
    <w:rsid w:val="007007AE"/>
    <w:rsid w:val="00702CBE"/>
    <w:rsid w:val="00714274"/>
    <w:rsid w:val="0071454C"/>
    <w:rsid w:val="00714B27"/>
    <w:rsid w:val="00721399"/>
    <w:rsid w:val="00721944"/>
    <w:rsid w:val="00725480"/>
    <w:rsid w:val="00732B9C"/>
    <w:rsid w:val="00734E51"/>
    <w:rsid w:val="007564B4"/>
    <w:rsid w:val="00757535"/>
    <w:rsid w:val="00760F86"/>
    <w:rsid w:val="0076183C"/>
    <w:rsid w:val="0076477E"/>
    <w:rsid w:val="0076516B"/>
    <w:rsid w:val="0076638F"/>
    <w:rsid w:val="00766F81"/>
    <w:rsid w:val="00767F6F"/>
    <w:rsid w:val="00770156"/>
    <w:rsid w:val="00770D0E"/>
    <w:rsid w:val="00772ECE"/>
    <w:rsid w:val="007761FE"/>
    <w:rsid w:val="007829CB"/>
    <w:rsid w:val="00783133"/>
    <w:rsid w:val="00792F01"/>
    <w:rsid w:val="007939EA"/>
    <w:rsid w:val="00795F80"/>
    <w:rsid w:val="007A4892"/>
    <w:rsid w:val="007A6AF7"/>
    <w:rsid w:val="007B0621"/>
    <w:rsid w:val="007B1B0D"/>
    <w:rsid w:val="007B27D2"/>
    <w:rsid w:val="007C7F98"/>
    <w:rsid w:val="007D1B74"/>
    <w:rsid w:val="007D2A3A"/>
    <w:rsid w:val="007D7B97"/>
    <w:rsid w:val="007E4EBB"/>
    <w:rsid w:val="007E6433"/>
    <w:rsid w:val="007F0372"/>
    <w:rsid w:val="007F5A71"/>
    <w:rsid w:val="0080038D"/>
    <w:rsid w:val="00800BAE"/>
    <w:rsid w:val="00800EE9"/>
    <w:rsid w:val="00804928"/>
    <w:rsid w:val="00815295"/>
    <w:rsid w:val="00826304"/>
    <w:rsid w:val="0082717D"/>
    <w:rsid w:val="00831255"/>
    <w:rsid w:val="00834CEB"/>
    <w:rsid w:val="00837CA3"/>
    <w:rsid w:val="008415C9"/>
    <w:rsid w:val="00842007"/>
    <w:rsid w:val="00842C31"/>
    <w:rsid w:val="00846C10"/>
    <w:rsid w:val="008524CA"/>
    <w:rsid w:val="00852AB3"/>
    <w:rsid w:val="00855747"/>
    <w:rsid w:val="00856FEB"/>
    <w:rsid w:val="00863B62"/>
    <w:rsid w:val="008642F9"/>
    <w:rsid w:val="00865B3B"/>
    <w:rsid w:val="00865C71"/>
    <w:rsid w:val="008706C3"/>
    <w:rsid w:val="0087285F"/>
    <w:rsid w:val="00873CE3"/>
    <w:rsid w:val="008746FF"/>
    <w:rsid w:val="008750E5"/>
    <w:rsid w:val="0088203C"/>
    <w:rsid w:val="00885FD8"/>
    <w:rsid w:val="00894CED"/>
    <w:rsid w:val="008A7359"/>
    <w:rsid w:val="008A7BC2"/>
    <w:rsid w:val="008B1D37"/>
    <w:rsid w:val="008B20D6"/>
    <w:rsid w:val="008B4332"/>
    <w:rsid w:val="008B5D36"/>
    <w:rsid w:val="008B62AD"/>
    <w:rsid w:val="008B6E81"/>
    <w:rsid w:val="008C0818"/>
    <w:rsid w:val="008C1F4C"/>
    <w:rsid w:val="008C4E64"/>
    <w:rsid w:val="008C69EE"/>
    <w:rsid w:val="008D0B5F"/>
    <w:rsid w:val="008D0DD3"/>
    <w:rsid w:val="008D6112"/>
    <w:rsid w:val="008E22A0"/>
    <w:rsid w:val="008E323F"/>
    <w:rsid w:val="008F1F31"/>
    <w:rsid w:val="008F213B"/>
    <w:rsid w:val="008F3EA7"/>
    <w:rsid w:val="008F402E"/>
    <w:rsid w:val="008F59AF"/>
    <w:rsid w:val="008F7C7F"/>
    <w:rsid w:val="009011A4"/>
    <w:rsid w:val="00902BAA"/>
    <w:rsid w:val="00906289"/>
    <w:rsid w:val="009062A7"/>
    <w:rsid w:val="00906E33"/>
    <w:rsid w:val="00913030"/>
    <w:rsid w:val="00913730"/>
    <w:rsid w:val="00916190"/>
    <w:rsid w:val="00924C09"/>
    <w:rsid w:val="00925510"/>
    <w:rsid w:val="009261E6"/>
    <w:rsid w:val="00926431"/>
    <w:rsid w:val="0092697E"/>
    <w:rsid w:val="00936874"/>
    <w:rsid w:val="0094035F"/>
    <w:rsid w:val="00945BCB"/>
    <w:rsid w:val="00947AB8"/>
    <w:rsid w:val="0095137C"/>
    <w:rsid w:val="00952791"/>
    <w:rsid w:val="0095796D"/>
    <w:rsid w:val="00961E91"/>
    <w:rsid w:val="009677E3"/>
    <w:rsid w:val="00967C6C"/>
    <w:rsid w:val="00970AB2"/>
    <w:rsid w:val="00972B17"/>
    <w:rsid w:val="00975193"/>
    <w:rsid w:val="00976535"/>
    <w:rsid w:val="00977907"/>
    <w:rsid w:val="0098296F"/>
    <w:rsid w:val="00985288"/>
    <w:rsid w:val="00986592"/>
    <w:rsid w:val="00986FDF"/>
    <w:rsid w:val="00991436"/>
    <w:rsid w:val="009B0EDC"/>
    <w:rsid w:val="009C6499"/>
    <w:rsid w:val="009C67B2"/>
    <w:rsid w:val="009D2B32"/>
    <w:rsid w:val="009D6394"/>
    <w:rsid w:val="009E535C"/>
    <w:rsid w:val="009F4686"/>
    <w:rsid w:val="009F5762"/>
    <w:rsid w:val="00A034E1"/>
    <w:rsid w:val="00A07875"/>
    <w:rsid w:val="00A07E82"/>
    <w:rsid w:val="00A11A85"/>
    <w:rsid w:val="00A1228D"/>
    <w:rsid w:val="00A129EC"/>
    <w:rsid w:val="00A12C3F"/>
    <w:rsid w:val="00A158A4"/>
    <w:rsid w:val="00A21568"/>
    <w:rsid w:val="00A24D5F"/>
    <w:rsid w:val="00A3545E"/>
    <w:rsid w:val="00A370C5"/>
    <w:rsid w:val="00A43D2E"/>
    <w:rsid w:val="00A55042"/>
    <w:rsid w:val="00A552A8"/>
    <w:rsid w:val="00A5613D"/>
    <w:rsid w:val="00A56A26"/>
    <w:rsid w:val="00A6369F"/>
    <w:rsid w:val="00A66B38"/>
    <w:rsid w:val="00A66FB4"/>
    <w:rsid w:val="00A7198C"/>
    <w:rsid w:val="00A74452"/>
    <w:rsid w:val="00A751D1"/>
    <w:rsid w:val="00A76448"/>
    <w:rsid w:val="00A81F8A"/>
    <w:rsid w:val="00A82718"/>
    <w:rsid w:val="00A84750"/>
    <w:rsid w:val="00A90E4B"/>
    <w:rsid w:val="00A9624A"/>
    <w:rsid w:val="00A9711D"/>
    <w:rsid w:val="00AA570D"/>
    <w:rsid w:val="00AB4905"/>
    <w:rsid w:val="00AB5773"/>
    <w:rsid w:val="00AD1CD7"/>
    <w:rsid w:val="00AD4617"/>
    <w:rsid w:val="00AD4789"/>
    <w:rsid w:val="00AE12EB"/>
    <w:rsid w:val="00AE39A9"/>
    <w:rsid w:val="00AE7731"/>
    <w:rsid w:val="00AF01FE"/>
    <w:rsid w:val="00AF0280"/>
    <w:rsid w:val="00AF0B5C"/>
    <w:rsid w:val="00AF511C"/>
    <w:rsid w:val="00B05687"/>
    <w:rsid w:val="00B122E8"/>
    <w:rsid w:val="00B173C6"/>
    <w:rsid w:val="00B21F88"/>
    <w:rsid w:val="00B23D99"/>
    <w:rsid w:val="00B413CA"/>
    <w:rsid w:val="00B44DDC"/>
    <w:rsid w:val="00B45A9C"/>
    <w:rsid w:val="00B467FC"/>
    <w:rsid w:val="00B52FFE"/>
    <w:rsid w:val="00B53BCD"/>
    <w:rsid w:val="00B65B4D"/>
    <w:rsid w:val="00B707A1"/>
    <w:rsid w:val="00B70937"/>
    <w:rsid w:val="00B7559E"/>
    <w:rsid w:val="00B85F47"/>
    <w:rsid w:val="00B92715"/>
    <w:rsid w:val="00B92B23"/>
    <w:rsid w:val="00B96619"/>
    <w:rsid w:val="00B96756"/>
    <w:rsid w:val="00BA02A7"/>
    <w:rsid w:val="00BA23DF"/>
    <w:rsid w:val="00BA4BBE"/>
    <w:rsid w:val="00BA6FB6"/>
    <w:rsid w:val="00BB44A4"/>
    <w:rsid w:val="00BB65A8"/>
    <w:rsid w:val="00BB735A"/>
    <w:rsid w:val="00BC0512"/>
    <w:rsid w:val="00BD1A60"/>
    <w:rsid w:val="00BE279B"/>
    <w:rsid w:val="00BE362A"/>
    <w:rsid w:val="00BE5D8C"/>
    <w:rsid w:val="00BE7BEE"/>
    <w:rsid w:val="00BF2FDA"/>
    <w:rsid w:val="00BF32A1"/>
    <w:rsid w:val="00BF5C18"/>
    <w:rsid w:val="00C00440"/>
    <w:rsid w:val="00C0202B"/>
    <w:rsid w:val="00C10C47"/>
    <w:rsid w:val="00C20369"/>
    <w:rsid w:val="00C21A39"/>
    <w:rsid w:val="00C25410"/>
    <w:rsid w:val="00C25D79"/>
    <w:rsid w:val="00C34268"/>
    <w:rsid w:val="00C41652"/>
    <w:rsid w:val="00C41928"/>
    <w:rsid w:val="00C50E56"/>
    <w:rsid w:val="00C513BD"/>
    <w:rsid w:val="00C51535"/>
    <w:rsid w:val="00C51CF7"/>
    <w:rsid w:val="00C525CA"/>
    <w:rsid w:val="00C53650"/>
    <w:rsid w:val="00C62E8C"/>
    <w:rsid w:val="00C741C5"/>
    <w:rsid w:val="00C7763C"/>
    <w:rsid w:val="00C8639C"/>
    <w:rsid w:val="00C86CA8"/>
    <w:rsid w:val="00C90DF8"/>
    <w:rsid w:val="00C91701"/>
    <w:rsid w:val="00C93307"/>
    <w:rsid w:val="00C96D46"/>
    <w:rsid w:val="00CA1E40"/>
    <w:rsid w:val="00CA5D67"/>
    <w:rsid w:val="00CC0547"/>
    <w:rsid w:val="00CC09BF"/>
    <w:rsid w:val="00CC1C99"/>
    <w:rsid w:val="00CC3819"/>
    <w:rsid w:val="00CC4753"/>
    <w:rsid w:val="00CD1A00"/>
    <w:rsid w:val="00CD60D0"/>
    <w:rsid w:val="00CE3D4D"/>
    <w:rsid w:val="00CE7895"/>
    <w:rsid w:val="00CF5DCC"/>
    <w:rsid w:val="00CF70FE"/>
    <w:rsid w:val="00D0148C"/>
    <w:rsid w:val="00D0171C"/>
    <w:rsid w:val="00D0322C"/>
    <w:rsid w:val="00D04F67"/>
    <w:rsid w:val="00D05162"/>
    <w:rsid w:val="00D1278D"/>
    <w:rsid w:val="00D128AE"/>
    <w:rsid w:val="00D12FA9"/>
    <w:rsid w:val="00D163B1"/>
    <w:rsid w:val="00D20870"/>
    <w:rsid w:val="00D22782"/>
    <w:rsid w:val="00D24230"/>
    <w:rsid w:val="00D27F02"/>
    <w:rsid w:val="00D33563"/>
    <w:rsid w:val="00D34818"/>
    <w:rsid w:val="00D407EA"/>
    <w:rsid w:val="00D412D5"/>
    <w:rsid w:val="00D50333"/>
    <w:rsid w:val="00D50FF7"/>
    <w:rsid w:val="00D5221F"/>
    <w:rsid w:val="00D54458"/>
    <w:rsid w:val="00D54852"/>
    <w:rsid w:val="00D61867"/>
    <w:rsid w:val="00D6192C"/>
    <w:rsid w:val="00D66A09"/>
    <w:rsid w:val="00D67DE7"/>
    <w:rsid w:val="00D7130C"/>
    <w:rsid w:val="00D73FAA"/>
    <w:rsid w:val="00D763FE"/>
    <w:rsid w:val="00D849B3"/>
    <w:rsid w:val="00D95785"/>
    <w:rsid w:val="00DA79C9"/>
    <w:rsid w:val="00DB1931"/>
    <w:rsid w:val="00DB33D7"/>
    <w:rsid w:val="00DB3A33"/>
    <w:rsid w:val="00DB3E38"/>
    <w:rsid w:val="00DB558C"/>
    <w:rsid w:val="00DC37D9"/>
    <w:rsid w:val="00DC70D0"/>
    <w:rsid w:val="00DD4E32"/>
    <w:rsid w:val="00DE2A2C"/>
    <w:rsid w:val="00DE73D1"/>
    <w:rsid w:val="00DF1390"/>
    <w:rsid w:val="00DF2D9F"/>
    <w:rsid w:val="00DF3F0B"/>
    <w:rsid w:val="00E01792"/>
    <w:rsid w:val="00E02C3D"/>
    <w:rsid w:val="00E02F9D"/>
    <w:rsid w:val="00E04E04"/>
    <w:rsid w:val="00E10FD6"/>
    <w:rsid w:val="00E115DF"/>
    <w:rsid w:val="00E13D22"/>
    <w:rsid w:val="00E165F5"/>
    <w:rsid w:val="00E222D6"/>
    <w:rsid w:val="00E261E2"/>
    <w:rsid w:val="00E26683"/>
    <w:rsid w:val="00E26C9F"/>
    <w:rsid w:val="00E2746E"/>
    <w:rsid w:val="00E3092A"/>
    <w:rsid w:val="00E337EF"/>
    <w:rsid w:val="00E3424A"/>
    <w:rsid w:val="00E34C65"/>
    <w:rsid w:val="00E36EF8"/>
    <w:rsid w:val="00E401F8"/>
    <w:rsid w:val="00E42061"/>
    <w:rsid w:val="00E52DDE"/>
    <w:rsid w:val="00E57694"/>
    <w:rsid w:val="00E57C18"/>
    <w:rsid w:val="00E644D5"/>
    <w:rsid w:val="00E64B53"/>
    <w:rsid w:val="00E71376"/>
    <w:rsid w:val="00E71459"/>
    <w:rsid w:val="00E769C3"/>
    <w:rsid w:val="00E85661"/>
    <w:rsid w:val="00E86B4D"/>
    <w:rsid w:val="00E904B0"/>
    <w:rsid w:val="00E94DEC"/>
    <w:rsid w:val="00EA07E2"/>
    <w:rsid w:val="00EA1E3D"/>
    <w:rsid w:val="00EA5952"/>
    <w:rsid w:val="00EB3062"/>
    <w:rsid w:val="00EC19C7"/>
    <w:rsid w:val="00EC641A"/>
    <w:rsid w:val="00EC6DF9"/>
    <w:rsid w:val="00EE5C4B"/>
    <w:rsid w:val="00EE7AB5"/>
    <w:rsid w:val="00F00ED0"/>
    <w:rsid w:val="00F07476"/>
    <w:rsid w:val="00F103C1"/>
    <w:rsid w:val="00F10BBE"/>
    <w:rsid w:val="00F115B7"/>
    <w:rsid w:val="00F1592C"/>
    <w:rsid w:val="00F21DC5"/>
    <w:rsid w:val="00F22F66"/>
    <w:rsid w:val="00F266AE"/>
    <w:rsid w:val="00F2795B"/>
    <w:rsid w:val="00F3521C"/>
    <w:rsid w:val="00F37F01"/>
    <w:rsid w:val="00F405CC"/>
    <w:rsid w:val="00F452B5"/>
    <w:rsid w:val="00F46D1D"/>
    <w:rsid w:val="00F4713E"/>
    <w:rsid w:val="00F52D99"/>
    <w:rsid w:val="00F67E1D"/>
    <w:rsid w:val="00F727D8"/>
    <w:rsid w:val="00F7541E"/>
    <w:rsid w:val="00F75644"/>
    <w:rsid w:val="00F76C01"/>
    <w:rsid w:val="00F80117"/>
    <w:rsid w:val="00F80C55"/>
    <w:rsid w:val="00F839D4"/>
    <w:rsid w:val="00F92FFA"/>
    <w:rsid w:val="00FA6353"/>
    <w:rsid w:val="00FA7AB0"/>
    <w:rsid w:val="00FB6465"/>
    <w:rsid w:val="00FC336A"/>
    <w:rsid w:val="00FC45C6"/>
    <w:rsid w:val="00FC6703"/>
    <w:rsid w:val="00FE04AD"/>
    <w:rsid w:val="00FE2CCE"/>
    <w:rsid w:val="00FF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F8EC"/>
  <w15:docId w15:val="{DAC938F2-4949-45B9-816E-45E8D6CF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pPr>
      <w:ind w:left="117" w:right="5"/>
      <w:outlineLvl w:val="0"/>
    </w:pPr>
    <w:rPr>
      <w:b/>
      <w:bCs/>
    </w:rPr>
  </w:style>
  <w:style w:type="paragraph" w:styleId="Nagwek2">
    <w:name w:val="heading 2"/>
    <w:basedOn w:val="Normalny"/>
    <w:uiPriority w:val="1"/>
    <w:qFormat/>
    <w:pPr>
      <w:ind w:left="475" w:hanging="358"/>
      <w:jc w:val="both"/>
      <w:outlineLvl w:val="1"/>
    </w:pPr>
  </w:style>
  <w:style w:type="paragraph" w:styleId="Nagwek3">
    <w:name w:val="heading 3"/>
    <w:basedOn w:val="Normalny"/>
    <w:uiPriority w:val="1"/>
    <w:qFormat/>
    <w:pPr>
      <w:ind w:left="615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EB3062"/>
    <w:pPr>
      <w:keepNext/>
      <w:widowControl/>
      <w:numPr>
        <w:ilvl w:val="3"/>
        <w:numId w:val="2"/>
      </w:numPr>
      <w:tabs>
        <w:tab w:val="left" w:pos="709"/>
      </w:tabs>
      <w:suppressAutoHyphens/>
      <w:spacing w:before="120" w:after="120" w:line="100" w:lineRule="atLeast"/>
      <w:outlineLvl w:val="3"/>
    </w:pPr>
    <w:rPr>
      <w:rFonts w:ascii="Times New Roman" w:eastAsia="Times New Roman" w:hAnsi="Times New Roman" w:cs="Times New Roman"/>
      <w:kern w:val="1"/>
      <w:sz w:val="24"/>
      <w:szCs w:val="20"/>
      <w:lang w:val="pl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978" w:hanging="362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978" w:hanging="362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452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52B5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F452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52B5"/>
    <w:rPr>
      <w:rFonts w:ascii="Calibri" w:eastAsia="Calibri" w:hAnsi="Calibri" w:cs="Calibri"/>
    </w:rPr>
  </w:style>
  <w:style w:type="character" w:customStyle="1" w:styleId="Teksttreci">
    <w:name w:val="Tekst treści_"/>
    <w:link w:val="Teksttreci0"/>
    <w:rsid w:val="00F452B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452B5"/>
    <w:pPr>
      <w:widowControl/>
      <w:shd w:val="clear" w:color="auto" w:fill="FFFFFF"/>
      <w:spacing w:line="317" w:lineRule="exact"/>
      <w:ind w:hanging="580"/>
      <w:jc w:val="center"/>
    </w:pPr>
    <w:rPr>
      <w:rFonts w:asciiTheme="minorHAnsi" w:eastAsiaTheme="minorHAnsi" w:hAnsiTheme="minorHAnsi" w:cstheme="minorBidi"/>
    </w:rPr>
  </w:style>
  <w:style w:type="character" w:styleId="Odwoaniedokomentarza">
    <w:name w:val="annotation reference"/>
    <w:uiPriority w:val="99"/>
    <w:semiHidden/>
    <w:unhideWhenUsed/>
    <w:rsid w:val="00BE7BEE"/>
    <w:rPr>
      <w:sz w:val="16"/>
      <w:szCs w:val="16"/>
    </w:rPr>
  </w:style>
  <w:style w:type="paragraph" w:customStyle="1" w:styleId="Default">
    <w:name w:val="Default"/>
    <w:rsid w:val="00E94DEC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pl-PL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35DA"/>
    <w:pPr>
      <w:widowControl/>
      <w:spacing w:after="160"/>
    </w:pPr>
    <w:rPr>
      <w:rFonts w:cs="Times New Roman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35DA"/>
    <w:rPr>
      <w:rFonts w:ascii="Calibri" w:eastAsia="Calibri" w:hAnsi="Calibri" w:cs="Times New Roman"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5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5DA"/>
    <w:rPr>
      <w:rFonts w:ascii="Segoe UI" w:eastAsia="Calibr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EB3062"/>
    <w:rPr>
      <w:rFonts w:ascii="Times New Roman" w:eastAsia="Times New Roman" w:hAnsi="Times New Roman" w:cs="Times New Roman"/>
      <w:kern w:val="1"/>
      <w:sz w:val="24"/>
      <w:szCs w:val="20"/>
      <w:lang w:val="pl" w:eastAsia="hi-IN" w:bidi="hi-IN"/>
    </w:rPr>
  </w:style>
  <w:style w:type="paragraph" w:customStyle="1" w:styleId="Textbody">
    <w:name w:val="Text body"/>
    <w:rsid w:val="00D163B1"/>
    <w:pPr>
      <w:suppressAutoHyphens/>
      <w:autoSpaceDN w:val="0"/>
      <w:spacing w:after="200" w:line="276" w:lineRule="auto"/>
    </w:pPr>
    <w:rPr>
      <w:rFonts w:ascii="Calibri" w:eastAsia="Lucida Sans Unicode" w:hAnsi="Calibri" w:cs="Tahoma"/>
      <w:b/>
      <w:i/>
      <w:kern w:val="3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6E33"/>
    <w:pPr>
      <w:widowControl w:val="0"/>
      <w:spacing w:after="0"/>
    </w:pPr>
    <w:rPr>
      <w:rFonts w:cs="Calibri"/>
      <w:b/>
      <w:bCs/>
      <w:lang w:val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6E33"/>
    <w:rPr>
      <w:rFonts w:ascii="Calibri" w:eastAsia="Calibri" w:hAnsi="Calibri" w:cs="Calibri"/>
      <w:b/>
      <w:bCs/>
      <w:sz w:val="20"/>
      <w:szCs w:val="20"/>
      <w:lang w:val="pl-PL"/>
    </w:rPr>
  </w:style>
  <w:style w:type="table" w:styleId="Tabela-Siatka">
    <w:name w:val="Table Grid"/>
    <w:basedOn w:val="Standardowy"/>
    <w:uiPriority w:val="59"/>
    <w:rsid w:val="00DC70D0"/>
    <w:pPr>
      <w:widowControl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C70D0"/>
    <w:pPr>
      <w:widowControl/>
    </w:pPr>
    <w:rPr>
      <w:rFonts w:ascii="Calibri" w:eastAsia="Calibri" w:hAnsi="Calibri" w:cs="Times New Roman"/>
      <w:lang w:val="pl-PL"/>
    </w:rPr>
  </w:style>
  <w:style w:type="character" w:customStyle="1" w:styleId="w2">
    <w:name w:val="w2"/>
    <w:basedOn w:val="Domylnaczcionkaakapitu"/>
    <w:rsid w:val="00DC70D0"/>
  </w:style>
  <w:style w:type="paragraph" w:customStyle="1" w:styleId="xl62">
    <w:name w:val="xl62"/>
    <w:basedOn w:val="Normalny"/>
    <w:rsid w:val="00A90E4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pl-PL" w:eastAsia="pl-PL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9C6499"/>
    <w:pPr>
      <w:widowControl/>
      <w:ind w:left="720"/>
    </w:pPr>
    <w:rPr>
      <w:rFonts w:cs="Times New Roman"/>
      <w:lang w:val="pl-PL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9C6499"/>
    <w:rPr>
      <w:rFonts w:ascii="Calibri" w:eastAsia="Calibri" w:hAnsi="Calibri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42481E"/>
    <w:rPr>
      <w:color w:val="0000FF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42481E"/>
    <w:rPr>
      <w:color w:val="2B579A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57613E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1DA6"/>
    <w:rPr>
      <w:color w:val="808080"/>
      <w:shd w:val="clear" w:color="auto" w:fill="E6E6E6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E22A0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nhideWhenUsed/>
    <w:rsid w:val="008E22A0"/>
    <w:pPr>
      <w:widowControl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rsid w:val="008E22A0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A1443"/>
    <w:rPr>
      <w:rFonts w:ascii="Calibri" w:eastAsia="Calibri" w:hAnsi="Calibri" w:cs="Calibri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76477E"/>
    <w:pPr>
      <w:widowControl/>
    </w:pPr>
    <w:rPr>
      <w:rFonts w:ascii="Times New Roman" w:hAnsi="Times New Roman" w:cs="Times New Roman"/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CF2FD-3FD5-4EDC-A4A2-68E1C7A6E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1018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mkorpalski</dc:creator>
  <cp:lastModifiedBy>Maria Chlap</cp:lastModifiedBy>
  <cp:revision>27</cp:revision>
  <cp:lastPrinted>2017-11-29T09:23:00Z</cp:lastPrinted>
  <dcterms:created xsi:type="dcterms:W3CDTF">2021-06-11T09:41:00Z</dcterms:created>
  <dcterms:modified xsi:type="dcterms:W3CDTF">2023-05-16T10:17:00Z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2017-06-05T00:00:00Z</vt:filetime>
  </property>
  <property fmtid="{D5CDD505-2E9C-101B-9397-08002B2CF9AE}" pid="3" name="Creator">
    <vt:lpwstr>Acrobat PDFMaker 15 dla programu Word</vt:lpwstr>
  </property>
  <property fmtid="{D5CDD505-2E9C-101B-9397-08002B2CF9AE}" pid="4" name="LastSaved">
    <vt:filetime>2017-06-13T00:00:00Z</vt:filetime>
  </property>
</Properties>
</file>